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153" w:rsidRDefault="00525606" w:rsidP="00FD5153">
      <w:pPr>
        <w:jc w:val="center"/>
        <w:rPr>
          <w:rFonts w:ascii="Tahoma" w:hAnsi="Tahoma" w:cs="Tahoma"/>
          <w:sz w:val="56"/>
          <w:szCs w:val="56"/>
        </w:rPr>
      </w:pPr>
      <w:r>
        <w:t xml:space="preserve">  </w:t>
      </w:r>
      <w:r w:rsidR="00FD5153">
        <w:rPr>
          <w:rFonts w:ascii="Tahoma" w:hAnsi="Tahoma" w:cs="Tahoma"/>
          <w:sz w:val="56"/>
          <w:szCs w:val="56"/>
        </w:rPr>
        <w:t>Science Fair</w:t>
      </w:r>
    </w:p>
    <w:p w:rsidR="00FD5153" w:rsidRDefault="0068357D" w:rsidP="00FD5153">
      <w:pPr>
        <w:jc w:val="center"/>
        <w:rPr>
          <w:rFonts w:ascii="Tahoma" w:hAnsi="Tahoma" w:cs="Tahoma"/>
        </w:rPr>
      </w:pPr>
      <w:r>
        <w:rPr>
          <w:rFonts w:ascii="Tahoma" w:hAnsi="Tahoma" w:cs="Tahoma"/>
        </w:rPr>
        <w:t>2012-2013</w:t>
      </w:r>
      <w:r w:rsidR="00FD5153">
        <w:rPr>
          <w:rFonts w:ascii="Tahoma" w:hAnsi="Tahoma" w:cs="Tahoma"/>
        </w:rPr>
        <w:t xml:space="preserve"> School Year</w:t>
      </w:r>
    </w:p>
    <w:p w:rsidR="00FD5153" w:rsidRDefault="00FD5153" w:rsidP="00FD5153">
      <w:pPr>
        <w:jc w:val="center"/>
        <w:rPr>
          <w:rFonts w:ascii="Tahoma" w:hAnsi="Tahoma" w:cs="Tahoma"/>
        </w:rPr>
      </w:pPr>
      <w:r>
        <w:rPr>
          <w:rFonts w:ascii="Tahoma" w:hAnsi="Tahoma" w:cs="Tahoma"/>
          <w:sz w:val="52"/>
          <w:szCs w:val="52"/>
        </w:rPr>
        <w:t>Student Information Packet</w:t>
      </w:r>
    </w:p>
    <w:p w:rsidR="00FD5153" w:rsidRPr="00834A76" w:rsidRDefault="00FD5153" w:rsidP="00FD5153">
      <w:pPr>
        <w:jc w:val="center"/>
        <w:rPr>
          <w:rFonts w:ascii="Tahoma" w:hAnsi="Tahoma" w:cs="Tahoma"/>
        </w:rPr>
      </w:pPr>
    </w:p>
    <w:p w:rsidR="00FD5153" w:rsidRDefault="009C3026" w:rsidP="008532A3">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EVY CHASE IRWIN 'FLETCH' FLETCHER FLETCH 8X10 PHOTO" style="width:389.85pt;height:389.85pt">
            <v:imagedata r:id="rId8" r:href="rId9"/>
          </v:shape>
        </w:pict>
      </w:r>
    </w:p>
    <w:p w:rsidR="00FD5153" w:rsidRDefault="00FD5153" w:rsidP="00FD5153"/>
    <w:p w:rsidR="00FD5153" w:rsidRDefault="00FD5153" w:rsidP="00FD5153">
      <w:pPr>
        <w:jc w:val="center"/>
        <w:rPr>
          <w:rFonts w:asciiTheme="minorHAnsi" w:hAnsiTheme="minorHAnsi" w:cstheme="minorHAnsi"/>
          <w:sz w:val="52"/>
          <w:szCs w:val="52"/>
        </w:rPr>
      </w:pPr>
      <w:r w:rsidRPr="0068357D">
        <w:rPr>
          <w:rFonts w:asciiTheme="minorHAnsi" w:hAnsiTheme="minorHAnsi" w:cstheme="minorHAnsi"/>
          <w:sz w:val="52"/>
          <w:szCs w:val="52"/>
        </w:rPr>
        <w:t>“</w:t>
      </w:r>
      <w:r w:rsidR="008532A3">
        <w:rPr>
          <w:rFonts w:asciiTheme="minorHAnsi" w:hAnsiTheme="minorHAnsi" w:cstheme="minorHAnsi"/>
          <w:sz w:val="52"/>
          <w:szCs w:val="52"/>
        </w:rPr>
        <w:t xml:space="preserve">There is no </w:t>
      </w:r>
      <w:r w:rsidR="00666E5C">
        <w:rPr>
          <w:rFonts w:asciiTheme="minorHAnsi" w:hAnsiTheme="minorHAnsi" w:cstheme="minorHAnsi"/>
          <w:sz w:val="52"/>
          <w:szCs w:val="52"/>
        </w:rPr>
        <w:t>‘</w:t>
      </w:r>
      <w:proofErr w:type="spellStart"/>
      <w:r w:rsidR="00666E5C">
        <w:rPr>
          <w:rFonts w:asciiTheme="minorHAnsi" w:hAnsiTheme="minorHAnsi" w:cstheme="minorHAnsi"/>
          <w:sz w:val="52"/>
          <w:szCs w:val="52"/>
        </w:rPr>
        <w:t>i</w:t>
      </w:r>
      <w:proofErr w:type="spellEnd"/>
      <w:r w:rsidR="00666E5C">
        <w:rPr>
          <w:rFonts w:asciiTheme="minorHAnsi" w:hAnsiTheme="minorHAnsi" w:cstheme="minorHAnsi"/>
          <w:sz w:val="52"/>
          <w:szCs w:val="52"/>
        </w:rPr>
        <w:t>’</w:t>
      </w:r>
      <w:r w:rsidR="008532A3">
        <w:rPr>
          <w:rFonts w:asciiTheme="minorHAnsi" w:hAnsiTheme="minorHAnsi" w:cstheme="minorHAnsi"/>
          <w:sz w:val="52"/>
          <w:szCs w:val="52"/>
        </w:rPr>
        <w:t xml:space="preserve"> in </w:t>
      </w:r>
      <w:r w:rsidR="00666E5C">
        <w:rPr>
          <w:rFonts w:asciiTheme="minorHAnsi" w:hAnsiTheme="minorHAnsi" w:cstheme="minorHAnsi"/>
          <w:sz w:val="52"/>
          <w:szCs w:val="52"/>
        </w:rPr>
        <w:t>‘</w:t>
      </w:r>
      <w:r w:rsidR="008532A3">
        <w:rPr>
          <w:rFonts w:asciiTheme="minorHAnsi" w:hAnsiTheme="minorHAnsi" w:cstheme="minorHAnsi"/>
          <w:sz w:val="52"/>
          <w:szCs w:val="52"/>
        </w:rPr>
        <w:t>science</w:t>
      </w:r>
      <w:r w:rsidR="00666E5C">
        <w:rPr>
          <w:rFonts w:asciiTheme="minorHAnsi" w:hAnsiTheme="minorHAnsi" w:cstheme="minorHAnsi"/>
          <w:sz w:val="52"/>
          <w:szCs w:val="52"/>
        </w:rPr>
        <w:t>’</w:t>
      </w:r>
      <w:r w:rsidRPr="0068357D">
        <w:rPr>
          <w:rFonts w:asciiTheme="minorHAnsi" w:hAnsiTheme="minorHAnsi" w:cstheme="minorHAnsi"/>
          <w:sz w:val="52"/>
          <w:szCs w:val="52"/>
        </w:rPr>
        <w:t>!”</w:t>
      </w:r>
    </w:p>
    <w:p w:rsidR="00FD5153" w:rsidRPr="00E27EAC" w:rsidRDefault="00666E5C" w:rsidP="00FD5153">
      <w:pPr>
        <w:pStyle w:val="ListParagraph"/>
        <w:numPr>
          <w:ilvl w:val="0"/>
          <w:numId w:val="31"/>
        </w:numPr>
        <w:spacing w:after="0" w:line="240" w:lineRule="auto"/>
        <w:contextualSpacing/>
        <w:jc w:val="center"/>
        <w:rPr>
          <w:sz w:val="40"/>
          <w:szCs w:val="40"/>
        </w:rPr>
      </w:pPr>
      <w:r>
        <w:rPr>
          <w:sz w:val="40"/>
          <w:szCs w:val="40"/>
        </w:rPr>
        <w:t>Science Guru</w:t>
      </w:r>
    </w:p>
    <w:p w:rsidR="00525606" w:rsidRDefault="00525606" w:rsidP="00FD5153">
      <w:pPr>
        <w:rPr>
          <w:rFonts w:ascii="Tahoma" w:hAnsi="Tahoma" w:cs="Tahoma"/>
          <w:sz w:val="18"/>
          <w:szCs w:val="18"/>
        </w:rPr>
      </w:pPr>
    </w:p>
    <w:p w:rsidR="00FD5153" w:rsidRDefault="00FD5153" w:rsidP="00FD5153">
      <w:pPr>
        <w:rPr>
          <w:rFonts w:ascii="Tahoma" w:hAnsi="Tahoma" w:cs="Tahoma"/>
          <w:sz w:val="18"/>
          <w:szCs w:val="18"/>
        </w:rPr>
      </w:pPr>
    </w:p>
    <w:p w:rsidR="00666E5C" w:rsidRDefault="00666E5C" w:rsidP="00FD5153">
      <w:pPr>
        <w:rPr>
          <w:rFonts w:ascii="Tahoma" w:hAnsi="Tahoma" w:cs="Tahoma"/>
          <w:sz w:val="18"/>
          <w:szCs w:val="18"/>
        </w:rPr>
      </w:pPr>
    </w:p>
    <w:p w:rsidR="00666E5C" w:rsidRDefault="00666E5C" w:rsidP="00FD5153">
      <w:pPr>
        <w:rPr>
          <w:rFonts w:ascii="Tahoma" w:hAnsi="Tahoma" w:cs="Tahoma"/>
          <w:sz w:val="18"/>
          <w:szCs w:val="18"/>
        </w:rPr>
      </w:pPr>
    </w:p>
    <w:p w:rsidR="00666E5C" w:rsidRDefault="00666E5C" w:rsidP="00FD5153">
      <w:pPr>
        <w:rPr>
          <w:rFonts w:ascii="Tahoma" w:hAnsi="Tahoma" w:cs="Tahoma"/>
          <w:sz w:val="18"/>
          <w:szCs w:val="18"/>
        </w:rPr>
      </w:pPr>
    </w:p>
    <w:p w:rsidR="00666E5C" w:rsidRDefault="00666E5C" w:rsidP="00FD5153">
      <w:pPr>
        <w:rPr>
          <w:rFonts w:ascii="Tahoma" w:hAnsi="Tahoma" w:cs="Tahoma"/>
          <w:sz w:val="18"/>
          <w:szCs w:val="18"/>
        </w:rPr>
      </w:pPr>
    </w:p>
    <w:p w:rsidR="00FD5153" w:rsidRPr="002E4249" w:rsidRDefault="002E4249" w:rsidP="002E4249">
      <w:pPr>
        <w:jc w:val="right"/>
        <w:rPr>
          <w:rFonts w:ascii="Tahoma" w:hAnsi="Tahoma" w:cs="Tahoma"/>
          <w:i/>
          <w:sz w:val="16"/>
          <w:szCs w:val="16"/>
        </w:rPr>
      </w:pPr>
      <w:r w:rsidRPr="002E4249">
        <w:rPr>
          <w:rFonts w:ascii="Tahoma" w:hAnsi="Tahoma" w:cs="Tahoma"/>
          <w:i/>
          <w:sz w:val="16"/>
          <w:szCs w:val="16"/>
        </w:rPr>
        <w:t>Revised 8-21-2012</w:t>
      </w:r>
    </w:p>
    <w:p w:rsidR="00525606" w:rsidRDefault="00525606">
      <w:pPr>
        <w:pStyle w:val="Title"/>
        <w:tabs>
          <w:tab w:val="center" w:pos="4320"/>
          <w:tab w:val="left" w:pos="7680"/>
        </w:tabs>
        <w:rPr>
          <w:b/>
        </w:rPr>
      </w:pPr>
      <w:r>
        <w:rPr>
          <w:b/>
        </w:rPr>
        <w:lastRenderedPageBreak/>
        <w:t>Science Fair Project Scorecard</w:t>
      </w:r>
    </w:p>
    <w:p w:rsidR="00525606" w:rsidRDefault="00525606">
      <w:pPr>
        <w:pStyle w:val="Title"/>
        <w:tabs>
          <w:tab w:val="center" w:pos="4320"/>
          <w:tab w:val="left" w:pos="7680"/>
        </w:tabs>
        <w:rPr>
          <w:b/>
        </w:rPr>
      </w:pPr>
    </w:p>
    <w:p w:rsidR="00525606" w:rsidRDefault="00525606">
      <w:pPr>
        <w:pStyle w:val="Subtitle"/>
      </w:pPr>
      <w:r>
        <w:t>Name: __________________________</w:t>
      </w:r>
      <w:r>
        <w:tab/>
      </w:r>
      <w:r>
        <w:tab/>
        <w:t>Semester:    1     2</w:t>
      </w:r>
      <w:r>
        <w:tab/>
      </w:r>
    </w:p>
    <w:p w:rsidR="00525606" w:rsidRDefault="00525606">
      <w:pPr>
        <w:pStyle w:val="BodyTex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88"/>
        <w:gridCol w:w="1620"/>
        <w:gridCol w:w="3348"/>
      </w:tblGrid>
      <w:tr w:rsidR="00525606">
        <w:trPr>
          <w:cantSplit/>
        </w:trPr>
        <w:tc>
          <w:tcPr>
            <w:tcW w:w="8856" w:type="dxa"/>
            <w:gridSpan w:val="3"/>
          </w:tcPr>
          <w:p w:rsidR="00525606" w:rsidRDefault="00525606">
            <w:pPr>
              <w:pStyle w:val="BodyText"/>
              <w:jc w:val="center"/>
              <w:rPr>
                <w:b/>
                <w:sz w:val="20"/>
                <w:szCs w:val="20"/>
              </w:rPr>
            </w:pPr>
            <w:r>
              <w:rPr>
                <w:b/>
                <w:sz w:val="20"/>
                <w:szCs w:val="20"/>
              </w:rPr>
              <w:t>PROJECT ELEMENTS SECTION</w:t>
            </w:r>
          </w:p>
        </w:tc>
      </w:tr>
      <w:tr w:rsidR="00525606">
        <w:tc>
          <w:tcPr>
            <w:tcW w:w="3888" w:type="dxa"/>
          </w:tcPr>
          <w:p w:rsidR="00525606" w:rsidRDefault="00525606">
            <w:pPr>
              <w:pStyle w:val="BodyText"/>
              <w:tabs>
                <w:tab w:val="right" w:pos="2736"/>
              </w:tabs>
              <w:rPr>
                <w:b/>
                <w:sz w:val="20"/>
                <w:szCs w:val="20"/>
              </w:rPr>
            </w:pPr>
            <w:r>
              <w:rPr>
                <w:b/>
                <w:sz w:val="20"/>
                <w:szCs w:val="20"/>
              </w:rPr>
              <w:t>Project Element</w:t>
            </w:r>
            <w:r>
              <w:rPr>
                <w:b/>
                <w:sz w:val="20"/>
                <w:szCs w:val="20"/>
              </w:rPr>
              <w:tab/>
            </w:r>
          </w:p>
        </w:tc>
        <w:tc>
          <w:tcPr>
            <w:tcW w:w="1620" w:type="dxa"/>
          </w:tcPr>
          <w:p w:rsidR="00525606" w:rsidRDefault="00525606">
            <w:pPr>
              <w:pStyle w:val="BodyText"/>
              <w:rPr>
                <w:b/>
                <w:sz w:val="20"/>
                <w:szCs w:val="20"/>
              </w:rPr>
            </w:pPr>
            <w:smartTag w:uri="urn:schemas-microsoft-com:office:smarttags" w:element="place">
              <w:smartTag w:uri="urn:schemas-microsoft-com:office:smarttags" w:element="PlaceName">
                <w:r>
                  <w:rPr>
                    <w:b/>
                    <w:sz w:val="20"/>
                    <w:szCs w:val="20"/>
                  </w:rPr>
                  <w:t>Score</w:t>
                </w:r>
              </w:smartTag>
              <w:r>
                <w:rPr>
                  <w:b/>
                  <w:sz w:val="20"/>
                  <w:szCs w:val="20"/>
                </w:rPr>
                <w:t xml:space="preserve"> </w:t>
              </w:r>
              <w:smartTag w:uri="urn:schemas-microsoft-com:office:smarttags" w:element="PlaceType">
                <w:r>
                  <w:rPr>
                    <w:b/>
                    <w:sz w:val="20"/>
                    <w:szCs w:val="20"/>
                  </w:rPr>
                  <w:t>Range</w:t>
                </w:r>
              </w:smartTag>
            </w:smartTag>
          </w:p>
        </w:tc>
        <w:tc>
          <w:tcPr>
            <w:tcW w:w="3348" w:type="dxa"/>
          </w:tcPr>
          <w:p w:rsidR="00525606" w:rsidRDefault="00525606">
            <w:pPr>
              <w:pStyle w:val="BodyText"/>
              <w:rPr>
                <w:b/>
                <w:sz w:val="20"/>
                <w:szCs w:val="20"/>
              </w:rPr>
            </w:pPr>
            <w:r>
              <w:rPr>
                <w:b/>
                <w:sz w:val="20"/>
                <w:szCs w:val="20"/>
              </w:rPr>
              <w:t>Score Earned</w:t>
            </w:r>
          </w:p>
        </w:tc>
      </w:tr>
      <w:tr w:rsidR="00525606">
        <w:tc>
          <w:tcPr>
            <w:tcW w:w="3888" w:type="dxa"/>
          </w:tcPr>
          <w:p w:rsidR="00525606" w:rsidRDefault="00525606">
            <w:pPr>
              <w:pStyle w:val="BodyText"/>
              <w:rPr>
                <w:sz w:val="20"/>
                <w:szCs w:val="20"/>
              </w:rPr>
            </w:pPr>
            <w:r>
              <w:rPr>
                <w:sz w:val="20"/>
                <w:szCs w:val="20"/>
              </w:rPr>
              <w:t>Display</w:t>
            </w:r>
          </w:p>
          <w:p w:rsidR="00525606" w:rsidRDefault="00525606">
            <w:pPr>
              <w:pStyle w:val="BodyText"/>
              <w:rPr>
                <w:sz w:val="20"/>
                <w:szCs w:val="20"/>
              </w:rPr>
            </w:pPr>
          </w:p>
        </w:tc>
        <w:tc>
          <w:tcPr>
            <w:tcW w:w="1620" w:type="dxa"/>
          </w:tcPr>
          <w:p w:rsidR="00525606" w:rsidRDefault="00525606">
            <w:pPr>
              <w:pStyle w:val="BodyText"/>
              <w:jc w:val="center"/>
              <w:rPr>
                <w:sz w:val="20"/>
                <w:szCs w:val="20"/>
              </w:rPr>
            </w:pPr>
            <w:r>
              <w:rPr>
                <w:sz w:val="20"/>
                <w:szCs w:val="20"/>
              </w:rPr>
              <w:t>0-10</w:t>
            </w:r>
          </w:p>
        </w:tc>
        <w:tc>
          <w:tcPr>
            <w:tcW w:w="3348" w:type="dxa"/>
          </w:tcPr>
          <w:p w:rsidR="00525606" w:rsidRDefault="00525606">
            <w:pPr>
              <w:pStyle w:val="BodyText"/>
              <w:rPr>
                <w:sz w:val="20"/>
                <w:szCs w:val="20"/>
              </w:rPr>
            </w:pPr>
          </w:p>
        </w:tc>
      </w:tr>
      <w:tr w:rsidR="00525606">
        <w:tc>
          <w:tcPr>
            <w:tcW w:w="3888" w:type="dxa"/>
          </w:tcPr>
          <w:p w:rsidR="00525606" w:rsidRDefault="00525606">
            <w:pPr>
              <w:pStyle w:val="BodyText"/>
              <w:rPr>
                <w:sz w:val="20"/>
                <w:szCs w:val="20"/>
              </w:rPr>
            </w:pPr>
            <w:r>
              <w:rPr>
                <w:sz w:val="20"/>
                <w:szCs w:val="20"/>
              </w:rPr>
              <w:t>Research Notebook</w:t>
            </w:r>
          </w:p>
          <w:p w:rsidR="00525606" w:rsidRDefault="00525606">
            <w:pPr>
              <w:pStyle w:val="BodyText"/>
              <w:rPr>
                <w:sz w:val="20"/>
                <w:szCs w:val="20"/>
              </w:rPr>
            </w:pPr>
          </w:p>
        </w:tc>
        <w:tc>
          <w:tcPr>
            <w:tcW w:w="1620" w:type="dxa"/>
          </w:tcPr>
          <w:p w:rsidR="00525606" w:rsidRPr="00CB7A97" w:rsidRDefault="00525606" w:rsidP="007769FA">
            <w:pPr>
              <w:pStyle w:val="BodyText"/>
              <w:jc w:val="center"/>
              <w:rPr>
                <w:sz w:val="20"/>
                <w:szCs w:val="20"/>
              </w:rPr>
            </w:pPr>
            <w:r w:rsidRPr="00CB7A97">
              <w:rPr>
                <w:sz w:val="20"/>
                <w:szCs w:val="20"/>
              </w:rPr>
              <w:t>0-</w:t>
            </w:r>
            <w:r w:rsidR="00793F4C">
              <w:rPr>
                <w:sz w:val="20"/>
                <w:szCs w:val="20"/>
              </w:rPr>
              <w:t>10</w:t>
            </w:r>
          </w:p>
        </w:tc>
        <w:tc>
          <w:tcPr>
            <w:tcW w:w="3348" w:type="dxa"/>
          </w:tcPr>
          <w:p w:rsidR="00525606" w:rsidRDefault="00525606">
            <w:pPr>
              <w:pStyle w:val="BodyText"/>
              <w:rPr>
                <w:sz w:val="20"/>
                <w:szCs w:val="20"/>
              </w:rPr>
            </w:pPr>
          </w:p>
        </w:tc>
      </w:tr>
      <w:tr w:rsidR="00525606">
        <w:tc>
          <w:tcPr>
            <w:tcW w:w="3888" w:type="dxa"/>
          </w:tcPr>
          <w:p w:rsidR="00525606" w:rsidRDefault="00525606">
            <w:pPr>
              <w:pStyle w:val="BodyText"/>
              <w:rPr>
                <w:sz w:val="20"/>
                <w:szCs w:val="20"/>
              </w:rPr>
            </w:pPr>
            <w:r>
              <w:rPr>
                <w:sz w:val="20"/>
                <w:szCs w:val="20"/>
              </w:rPr>
              <w:t>Abstract</w:t>
            </w:r>
          </w:p>
          <w:p w:rsidR="00525606" w:rsidRDefault="00525606">
            <w:pPr>
              <w:pStyle w:val="BodyText"/>
              <w:rPr>
                <w:sz w:val="20"/>
                <w:szCs w:val="20"/>
              </w:rPr>
            </w:pPr>
          </w:p>
        </w:tc>
        <w:tc>
          <w:tcPr>
            <w:tcW w:w="1620" w:type="dxa"/>
          </w:tcPr>
          <w:p w:rsidR="00525606" w:rsidRDefault="00525606">
            <w:pPr>
              <w:pStyle w:val="BodyText"/>
              <w:jc w:val="center"/>
              <w:rPr>
                <w:sz w:val="20"/>
                <w:szCs w:val="20"/>
              </w:rPr>
            </w:pPr>
            <w:r>
              <w:rPr>
                <w:sz w:val="20"/>
                <w:szCs w:val="20"/>
              </w:rPr>
              <w:t>0-</w:t>
            </w:r>
            <w:r w:rsidR="00F80FD3">
              <w:rPr>
                <w:sz w:val="20"/>
                <w:szCs w:val="20"/>
              </w:rPr>
              <w:t>10</w:t>
            </w:r>
          </w:p>
        </w:tc>
        <w:tc>
          <w:tcPr>
            <w:tcW w:w="3348" w:type="dxa"/>
          </w:tcPr>
          <w:p w:rsidR="00525606" w:rsidRDefault="00525606">
            <w:pPr>
              <w:pStyle w:val="BodyText"/>
              <w:rPr>
                <w:sz w:val="20"/>
                <w:szCs w:val="20"/>
              </w:rPr>
            </w:pPr>
          </w:p>
        </w:tc>
      </w:tr>
      <w:tr w:rsidR="00525606">
        <w:tc>
          <w:tcPr>
            <w:tcW w:w="3888" w:type="dxa"/>
          </w:tcPr>
          <w:p w:rsidR="00525606" w:rsidRDefault="0059410A">
            <w:pPr>
              <w:pStyle w:val="BodyText"/>
              <w:rPr>
                <w:sz w:val="20"/>
                <w:szCs w:val="20"/>
              </w:rPr>
            </w:pPr>
            <w:r>
              <w:rPr>
                <w:sz w:val="20"/>
                <w:szCs w:val="20"/>
              </w:rPr>
              <w:t>Introduction including relevant in-text citations</w:t>
            </w:r>
            <w:r w:rsidR="002F5E26">
              <w:rPr>
                <w:sz w:val="20"/>
                <w:szCs w:val="20"/>
              </w:rPr>
              <w:t xml:space="preserve"> and hypothesis</w:t>
            </w:r>
            <w:r w:rsidR="008E5736">
              <w:rPr>
                <w:sz w:val="20"/>
                <w:szCs w:val="20"/>
              </w:rPr>
              <w:t>/engineering goal</w:t>
            </w:r>
          </w:p>
        </w:tc>
        <w:tc>
          <w:tcPr>
            <w:tcW w:w="1620" w:type="dxa"/>
          </w:tcPr>
          <w:p w:rsidR="00525606" w:rsidRDefault="003364BE">
            <w:pPr>
              <w:pStyle w:val="BodyText"/>
              <w:jc w:val="center"/>
              <w:rPr>
                <w:sz w:val="20"/>
                <w:szCs w:val="20"/>
              </w:rPr>
            </w:pPr>
            <w:r>
              <w:rPr>
                <w:sz w:val="20"/>
                <w:szCs w:val="20"/>
              </w:rPr>
              <w:t>0-</w:t>
            </w:r>
            <w:r w:rsidR="002F5E26">
              <w:rPr>
                <w:sz w:val="20"/>
                <w:szCs w:val="20"/>
              </w:rPr>
              <w:t>7</w:t>
            </w:r>
          </w:p>
        </w:tc>
        <w:tc>
          <w:tcPr>
            <w:tcW w:w="3348" w:type="dxa"/>
          </w:tcPr>
          <w:p w:rsidR="00525606" w:rsidRDefault="00525606">
            <w:pPr>
              <w:pStyle w:val="BodyText"/>
              <w:rPr>
                <w:sz w:val="20"/>
                <w:szCs w:val="20"/>
              </w:rPr>
            </w:pPr>
          </w:p>
        </w:tc>
      </w:tr>
      <w:tr w:rsidR="00E667E2">
        <w:tc>
          <w:tcPr>
            <w:tcW w:w="3888" w:type="dxa"/>
          </w:tcPr>
          <w:p w:rsidR="00E667E2" w:rsidRDefault="00E667E2" w:rsidP="00201D21">
            <w:pPr>
              <w:pStyle w:val="BodyText"/>
              <w:rPr>
                <w:sz w:val="20"/>
                <w:szCs w:val="20"/>
              </w:rPr>
            </w:pPr>
            <w:r>
              <w:rPr>
                <w:sz w:val="20"/>
                <w:szCs w:val="20"/>
              </w:rPr>
              <w:t>Effectiveness of Procedure</w:t>
            </w:r>
          </w:p>
          <w:p w:rsidR="00E667E2" w:rsidRDefault="00E667E2" w:rsidP="00201D21">
            <w:pPr>
              <w:pStyle w:val="BodyText"/>
              <w:rPr>
                <w:sz w:val="20"/>
                <w:szCs w:val="20"/>
              </w:rPr>
            </w:pPr>
          </w:p>
        </w:tc>
        <w:tc>
          <w:tcPr>
            <w:tcW w:w="1620" w:type="dxa"/>
          </w:tcPr>
          <w:p w:rsidR="00E667E2" w:rsidRDefault="00E667E2" w:rsidP="00201D21">
            <w:pPr>
              <w:pStyle w:val="BodyText"/>
              <w:jc w:val="center"/>
              <w:rPr>
                <w:sz w:val="20"/>
                <w:szCs w:val="20"/>
              </w:rPr>
            </w:pPr>
            <w:r>
              <w:rPr>
                <w:sz w:val="20"/>
                <w:szCs w:val="20"/>
              </w:rPr>
              <w:t>0-10</w:t>
            </w:r>
          </w:p>
        </w:tc>
        <w:tc>
          <w:tcPr>
            <w:tcW w:w="3348" w:type="dxa"/>
          </w:tcPr>
          <w:p w:rsidR="00E667E2" w:rsidRDefault="00E667E2">
            <w:pPr>
              <w:pStyle w:val="BodyText"/>
              <w:rPr>
                <w:sz w:val="20"/>
                <w:szCs w:val="20"/>
              </w:rPr>
            </w:pPr>
          </w:p>
        </w:tc>
      </w:tr>
      <w:tr w:rsidR="00525606">
        <w:tc>
          <w:tcPr>
            <w:tcW w:w="3888" w:type="dxa"/>
          </w:tcPr>
          <w:p w:rsidR="00525606" w:rsidRDefault="00525606">
            <w:pPr>
              <w:pStyle w:val="BodyText"/>
              <w:rPr>
                <w:sz w:val="20"/>
                <w:szCs w:val="20"/>
              </w:rPr>
            </w:pPr>
            <w:r>
              <w:rPr>
                <w:sz w:val="20"/>
                <w:szCs w:val="20"/>
              </w:rPr>
              <w:t>Thorough Discussion and Conclusion Consistent with Results</w:t>
            </w:r>
            <w:r w:rsidR="0013727A">
              <w:rPr>
                <w:sz w:val="20"/>
                <w:szCs w:val="20"/>
              </w:rPr>
              <w:t xml:space="preserve"> </w:t>
            </w:r>
            <w:r w:rsidR="0013727A" w:rsidRPr="002F5E26">
              <w:rPr>
                <w:sz w:val="20"/>
                <w:szCs w:val="20"/>
              </w:rPr>
              <w:t>Includes relevant in-text citations</w:t>
            </w:r>
          </w:p>
        </w:tc>
        <w:tc>
          <w:tcPr>
            <w:tcW w:w="1620" w:type="dxa"/>
          </w:tcPr>
          <w:p w:rsidR="00525606" w:rsidRPr="00CB7A97" w:rsidRDefault="00525606">
            <w:pPr>
              <w:pStyle w:val="BodyText"/>
              <w:jc w:val="center"/>
              <w:rPr>
                <w:sz w:val="20"/>
                <w:szCs w:val="20"/>
              </w:rPr>
            </w:pPr>
            <w:r w:rsidRPr="00CB7A97">
              <w:rPr>
                <w:sz w:val="20"/>
                <w:szCs w:val="20"/>
              </w:rPr>
              <w:t>0-15</w:t>
            </w:r>
          </w:p>
        </w:tc>
        <w:tc>
          <w:tcPr>
            <w:tcW w:w="3348" w:type="dxa"/>
          </w:tcPr>
          <w:p w:rsidR="00525606" w:rsidRDefault="00525606">
            <w:pPr>
              <w:pStyle w:val="BodyText"/>
              <w:rPr>
                <w:sz w:val="20"/>
                <w:szCs w:val="20"/>
              </w:rPr>
            </w:pPr>
          </w:p>
        </w:tc>
      </w:tr>
      <w:tr w:rsidR="00525606">
        <w:tc>
          <w:tcPr>
            <w:tcW w:w="3888" w:type="dxa"/>
          </w:tcPr>
          <w:p w:rsidR="00525606" w:rsidRDefault="00525606">
            <w:pPr>
              <w:pStyle w:val="BodyText"/>
              <w:rPr>
                <w:sz w:val="20"/>
                <w:szCs w:val="20"/>
              </w:rPr>
            </w:pPr>
            <w:r>
              <w:rPr>
                <w:sz w:val="20"/>
                <w:szCs w:val="20"/>
              </w:rPr>
              <w:t>Applications Present</w:t>
            </w:r>
          </w:p>
        </w:tc>
        <w:tc>
          <w:tcPr>
            <w:tcW w:w="1620" w:type="dxa"/>
          </w:tcPr>
          <w:p w:rsidR="00525606" w:rsidRDefault="00525606">
            <w:pPr>
              <w:pStyle w:val="BodyText"/>
              <w:jc w:val="center"/>
              <w:rPr>
                <w:sz w:val="20"/>
                <w:szCs w:val="20"/>
              </w:rPr>
            </w:pPr>
            <w:r>
              <w:rPr>
                <w:sz w:val="20"/>
                <w:szCs w:val="20"/>
              </w:rPr>
              <w:t>0-</w:t>
            </w:r>
            <w:r w:rsidR="007769FA">
              <w:rPr>
                <w:sz w:val="20"/>
                <w:szCs w:val="20"/>
              </w:rPr>
              <w:t>5</w:t>
            </w:r>
          </w:p>
          <w:p w:rsidR="00525606" w:rsidRDefault="00525606">
            <w:pPr>
              <w:pStyle w:val="BodyText"/>
              <w:jc w:val="center"/>
              <w:rPr>
                <w:sz w:val="20"/>
                <w:szCs w:val="20"/>
              </w:rPr>
            </w:pPr>
          </w:p>
        </w:tc>
        <w:tc>
          <w:tcPr>
            <w:tcW w:w="3348" w:type="dxa"/>
          </w:tcPr>
          <w:p w:rsidR="00525606" w:rsidRDefault="00525606">
            <w:pPr>
              <w:pStyle w:val="BodyText"/>
              <w:rPr>
                <w:sz w:val="20"/>
                <w:szCs w:val="20"/>
              </w:rPr>
            </w:pPr>
          </w:p>
        </w:tc>
      </w:tr>
      <w:tr w:rsidR="00525606">
        <w:tc>
          <w:tcPr>
            <w:tcW w:w="3888" w:type="dxa"/>
            <w:tcBorders>
              <w:bottom w:val="single" w:sz="4" w:space="0" w:color="auto"/>
            </w:tcBorders>
          </w:tcPr>
          <w:p w:rsidR="00525606" w:rsidRDefault="009973FF">
            <w:pPr>
              <w:pStyle w:val="BodyText"/>
              <w:rPr>
                <w:sz w:val="20"/>
                <w:szCs w:val="20"/>
              </w:rPr>
            </w:pPr>
            <w:r>
              <w:rPr>
                <w:sz w:val="20"/>
                <w:szCs w:val="20"/>
              </w:rPr>
              <w:t xml:space="preserve">Quantitative Data, </w:t>
            </w:r>
            <w:r w:rsidR="00525606">
              <w:rPr>
                <w:sz w:val="20"/>
                <w:szCs w:val="20"/>
              </w:rPr>
              <w:t>Data and Calculations Accurate</w:t>
            </w:r>
          </w:p>
          <w:p w:rsidR="00525606" w:rsidRDefault="00525606">
            <w:pPr>
              <w:pStyle w:val="BodyText"/>
              <w:rPr>
                <w:sz w:val="20"/>
                <w:szCs w:val="20"/>
              </w:rPr>
            </w:pPr>
          </w:p>
        </w:tc>
        <w:tc>
          <w:tcPr>
            <w:tcW w:w="1620" w:type="dxa"/>
            <w:tcBorders>
              <w:bottom w:val="single" w:sz="4" w:space="0" w:color="auto"/>
            </w:tcBorders>
          </w:tcPr>
          <w:p w:rsidR="00525606" w:rsidRPr="00CB7A97" w:rsidRDefault="00525606">
            <w:pPr>
              <w:pStyle w:val="BodyText"/>
              <w:jc w:val="center"/>
              <w:rPr>
                <w:sz w:val="20"/>
                <w:szCs w:val="20"/>
              </w:rPr>
            </w:pPr>
            <w:r w:rsidRPr="00CB7A97">
              <w:rPr>
                <w:sz w:val="20"/>
                <w:szCs w:val="20"/>
              </w:rPr>
              <w:t>0-10</w:t>
            </w:r>
          </w:p>
        </w:tc>
        <w:tc>
          <w:tcPr>
            <w:tcW w:w="3348" w:type="dxa"/>
            <w:tcBorders>
              <w:bottom w:val="single" w:sz="4" w:space="0" w:color="auto"/>
            </w:tcBorders>
          </w:tcPr>
          <w:p w:rsidR="00525606" w:rsidRDefault="00525606">
            <w:pPr>
              <w:pStyle w:val="BodyText"/>
              <w:rPr>
                <w:sz w:val="20"/>
                <w:szCs w:val="20"/>
              </w:rPr>
            </w:pPr>
          </w:p>
        </w:tc>
      </w:tr>
      <w:tr w:rsidR="00525606">
        <w:tc>
          <w:tcPr>
            <w:tcW w:w="3888" w:type="dxa"/>
            <w:tcBorders>
              <w:bottom w:val="single" w:sz="4" w:space="0" w:color="auto"/>
            </w:tcBorders>
          </w:tcPr>
          <w:p w:rsidR="00525606" w:rsidRDefault="00525606">
            <w:pPr>
              <w:pStyle w:val="BodyText"/>
              <w:rPr>
                <w:sz w:val="20"/>
                <w:szCs w:val="20"/>
              </w:rPr>
            </w:pPr>
            <w:r>
              <w:rPr>
                <w:sz w:val="20"/>
                <w:szCs w:val="20"/>
              </w:rPr>
              <w:t>Interview</w:t>
            </w:r>
          </w:p>
        </w:tc>
        <w:tc>
          <w:tcPr>
            <w:tcW w:w="1620" w:type="dxa"/>
            <w:tcBorders>
              <w:bottom w:val="single" w:sz="4" w:space="0" w:color="auto"/>
            </w:tcBorders>
          </w:tcPr>
          <w:p w:rsidR="00525606" w:rsidRDefault="00525606">
            <w:pPr>
              <w:pStyle w:val="BodyText"/>
              <w:jc w:val="center"/>
              <w:rPr>
                <w:sz w:val="20"/>
                <w:szCs w:val="20"/>
              </w:rPr>
            </w:pPr>
            <w:r>
              <w:rPr>
                <w:sz w:val="20"/>
                <w:szCs w:val="20"/>
              </w:rPr>
              <w:t>0-10</w:t>
            </w:r>
          </w:p>
          <w:p w:rsidR="00525606" w:rsidRDefault="00525606">
            <w:pPr>
              <w:pStyle w:val="BodyText"/>
              <w:jc w:val="center"/>
              <w:rPr>
                <w:sz w:val="20"/>
                <w:szCs w:val="20"/>
              </w:rPr>
            </w:pPr>
          </w:p>
        </w:tc>
        <w:tc>
          <w:tcPr>
            <w:tcW w:w="3348" w:type="dxa"/>
            <w:tcBorders>
              <w:bottom w:val="single" w:sz="4" w:space="0" w:color="auto"/>
            </w:tcBorders>
          </w:tcPr>
          <w:p w:rsidR="00525606" w:rsidRDefault="00525606">
            <w:pPr>
              <w:pStyle w:val="BodyText"/>
              <w:rPr>
                <w:sz w:val="20"/>
                <w:szCs w:val="20"/>
              </w:rPr>
            </w:pPr>
          </w:p>
        </w:tc>
      </w:tr>
      <w:tr w:rsidR="00525606">
        <w:tc>
          <w:tcPr>
            <w:tcW w:w="3888" w:type="dxa"/>
            <w:tcBorders>
              <w:bottom w:val="single" w:sz="4" w:space="0" w:color="auto"/>
            </w:tcBorders>
          </w:tcPr>
          <w:p w:rsidR="00525606" w:rsidRDefault="00525606">
            <w:pPr>
              <w:pStyle w:val="BodyText"/>
              <w:rPr>
                <w:sz w:val="20"/>
                <w:szCs w:val="20"/>
              </w:rPr>
            </w:pPr>
            <w:r>
              <w:rPr>
                <w:sz w:val="20"/>
                <w:szCs w:val="20"/>
              </w:rPr>
              <w:t>Bibliography Quality and Content</w:t>
            </w:r>
          </w:p>
          <w:p w:rsidR="00525606" w:rsidRDefault="00525606">
            <w:pPr>
              <w:pStyle w:val="BodyText"/>
              <w:rPr>
                <w:sz w:val="20"/>
                <w:szCs w:val="20"/>
              </w:rPr>
            </w:pPr>
          </w:p>
        </w:tc>
        <w:tc>
          <w:tcPr>
            <w:tcW w:w="1620" w:type="dxa"/>
            <w:tcBorders>
              <w:bottom w:val="single" w:sz="4" w:space="0" w:color="auto"/>
            </w:tcBorders>
          </w:tcPr>
          <w:p w:rsidR="00525606" w:rsidRDefault="00525606">
            <w:pPr>
              <w:pStyle w:val="BodyText"/>
              <w:jc w:val="center"/>
              <w:rPr>
                <w:sz w:val="20"/>
                <w:szCs w:val="20"/>
              </w:rPr>
            </w:pPr>
            <w:r>
              <w:rPr>
                <w:sz w:val="20"/>
                <w:szCs w:val="20"/>
              </w:rPr>
              <w:t>0-5</w:t>
            </w:r>
          </w:p>
        </w:tc>
        <w:tc>
          <w:tcPr>
            <w:tcW w:w="3348" w:type="dxa"/>
            <w:tcBorders>
              <w:bottom w:val="single" w:sz="4" w:space="0" w:color="auto"/>
            </w:tcBorders>
          </w:tcPr>
          <w:p w:rsidR="00525606" w:rsidRDefault="00525606">
            <w:pPr>
              <w:pStyle w:val="BodyText"/>
              <w:rPr>
                <w:sz w:val="20"/>
                <w:szCs w:val="20"/>
              </w:rPr>
            </w:pPr>
          </w:p>
        </w:tc>
      </w:tr>
      <w:tr w:rsidR="00525606">
        <w:tc>
          <w:tcPr>
            <w:tcW w:w="3888" w:type="dxa"/>
            <w:tcBorders>
              <w:bottom w:val="single" w:sz="4" w:space="0" w:color="auto"/>
            </w:tcBorders>
          </w:tcPr>
          <w:p w:rsidR="00525606" w:rsidRDefault="00525606">
            <w:pPr>
              <w:pStyle w:val="BodyText"/>
              <w:rPr>
                <w:sz w:val="20"/>
                <w:szCs w:val="20"/>
              </w:rPr>
            </w:pPr>
            <w:r>
              <w:rPr>
                <w:sz w:val="20"/>
                <w:szCs w:val="20"/>
              </w:rPr>
              <w:t>Syntax</w:t>
            </w:r>
          </w:p>
        </w:tc>
        <w:tc>
          <w:tcPr>
            <w:tcW w:w="1620" w:type="dxa"/>
            <w:tcBorders>
              <w:bottom w:val="single" w:sz="4" w:space="0" w:color="auto"/>
            </w:tcBorders>
          </w:tcPr>
          <w:p w:rsidR="00525606" w:rsidRDefault="00525606">
            <w:pPr>
              <w:pStyle w:val="BodyText"/>
              <w:jc w:val="center"/>
              <w:rPr>
                <w:sz w:val="20"/>
                <w:szCs w:val="20"/>
              </w:rPr>
            </w:pPr>
            <w:r>
              <w:rPr>
                <w:sz w:val="20"/>
                <w:szCs w:val="20"/>
              </w:rPr>
              <w:t>0-5</w:t>
            </w:r>
          </w:p>
          <w:p w:rsidR="00525606" w:rsidRDefault="00525606">
            <w:pPr>
              <w:pStyle w:val="BodyText"/>
              <w:jc w:val="center"/>
              <w:rPr>
                <w:sz w:val="20"/>
                <w:szCs w:val="20"/>
              </w:rPr>
            </w:pPr>
          </w:p>
        </w:tc>
        <w:tc>
          <w:tcPr>
            <w:tcW w:w="3348" w:type="dxa"/>
            <w:tcBorders>
              <w:bottom w:val="single" w:sz="4" w:space="0" w:color="auto"/>
            </w:tcBorders>
          </w:tcPr>
          <w:p w:rsidR="00525606" w:rsidRDefault="00525606">
            <w:pPr>
              <w:pStyle w:val="BodyText"/>
              <w:rPr>
                <w:sz w:val="20"/>
                <w:szCs w:val="20"/>
              </w:rPr>
            </w:pPr>
          </w:p>
        </w:tc>
      </w:tr>
      <w:tr w:rsidR="00525606">
        <w:tc>
          <w:tcPr>
            <w:tcW w:w="3888" w:type="dxa"/>
            <w:shd w:val="clear" w:color="auto" w:fill="C0C0C0"/>
          </w:tcPr>
          <w:p w:rsidR="00525606" w:rsidRDefault="00525606">
            <w:pPr>
              <w:pStyle w:val="BodyText"/>
              <w:rPr>
                <w:sz w:val="20"/>
                <w:szCs w:val="20"/>
              </w:rPr>
            </w:pPr>
            <w:r>
              <w:rPr>
                <w:sz w:val="20"/>
                <w:szCs w:val="20"/>
              </w:rPr>
              <w:t>Total Project Elements Section (I)</w:t>
            </w:r>
          </w:p>
        </w:tc>
        <w:tc>
          <w:tcPr>
            <w:tcW w:w="1620" w:type="dxa"/>
            <w:shd w:val="clear" w:color="auto" w:fill="C0C0C0"/>
          </w:tcPr>
          <w:p w:rsidR="00525606" w:rsidRDefault="00525606" w:rsidP="007769FA">
            <w:pPr>
              <w:pStyle w:val="BodyText"/>
              <w:jc w:val="center"/>
              <w:rPr>
                <w:sz w:val="20"/>
                <w:szCs w:val="20"/>
              </w:rPr>
            </w:pPr>
            <w:r>
              <w:rPr>
                <w:sz w:val="20"/>
                <w:szCs w:val="20"/>
              </w:rPr>
              <w:t>0-</w:t>
            </w:r>
            <w:r w:rsidR="007769FA">
              <w:rPr>
                <w:sz w:val="20"/>
                <w:szCs w:val="20"/>
              </w:rPr>
              <w:t>9</w:t>
            </w:r>
            <w:r w:rsidR="00793F4C">
              <w:rPr>
                <w:sz w:val="20"/>
                <w:szCs w:val="20"/>
              </w:rPr>
              <w:t>7</w:t>
            </w:r>
          </w:p>
        </w:tc>
        <w:tc>
          <w:tcPr>
            <w:tcW w:w="3348" w:type="dxa"/>
            <w:shd w:val="clear" w:color="auto" w:fill="C0C0C0"/>
          </w:tcPr>
          <w:p w:rsidR="00525606" w:rsidRDefault="00525606">
            <w:pPr>
              <w:pStyle w:val="BodyText"/>
              <w:rPr>
                <w:sz w:val="20"/>
                <w:szCs w:val="20"/>
              </w:rPr>
            </w:pPr>
          </w:p>
        </w:tc>
      </w:tr>
    </w:tbl>
    <w:p w:rsidR="00525606" w:rsidRDefault="00525606">
      <w:pPr>
        <w:pStyle w:val="BodyText"/>
        <w:rPr>
          <w:sz w:val="20"/>
          <w:szCs w:val="20"/>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1440"/>
        <w:gridCol w:w="180"/>
        <w:gridCol w:w="2700"/>
        <w:gridCol w:w="774"/>
        <w:gridCol w:w="2214"/>
        <w:gridCol w:w="72"/>
      </w:tblGrid>
      <w:tr w:rsidR="00525606">
        <w:trPr>
          <w:cantSplit/>
        </w:trPr>
        <w:tc>
          <w:tcPr>
            <w:tcW w:w="8928" w:type="dxa"/>
            <w:gridSpan w:val="7"/>
          </w:tcPr>
          <w:p w:rsidR="00525606" w:rsidRDefault="00525606">
            <w:pPr>
              <w:pStyle w:val="BodyText"/>
              <w:jc w:val="center"/>
              <w:rPr>
                <w:b/>
                <w:sz w:val="20"/>
                <w:szCs w:val="20"/>
              </w:rPr>
            </w:pPr>
            <w:r>
              <w:rPr>
                <w:b/>
                <w:sz w:val="20"/>
                <w:szCs w:val="20"/>
              </w:rPr>
              <w:t>QUALITY POINTS SECTION</w:t>
            </w:r>
          </w:p>
        </w:tc>
      </w:tr>
      <w:tr w:rsidR="00525606">
        <w:tc>
          <w:tcPr>
            <w:tcW w:w="2988" w:type="dxa"/>
            <w:gridSpan w:val="2"/>
          </w:tcPr>
          <w:p w:rsidR="00525606" w:rsidRDefault="00525606">
            <w:pPr>
              <w:pStyle w:val="BodyText"/>
              <w:rPr>
                <w:b/>
                <w:sz w:val="20"/>
                <w:szCs w:val="20"/>
              </w:rPr>
            </w:pPr>
            <w:r>
              <w:rPr>
                <w:b/>
                <w:sz w:val="20"/>
                <w:szCs w:val="20"/>
              </w:rPr>
              <w:t xml:space="preserve">A. Overall Quality </w:t>
            </w:r>
          </w:p>
        </w:tc>
        <w:tc>
          <w:tcPr>
            <w:tcW w:w="2880" w:type="dxa"/>
            <w:gridSpan w:val="2"/>
          </w:tcPr>
          <w:p w:rsidR="00525606" w:rsidRDefault="00525606">
            <w:pPr>
              <w:pStyle w:val="BodyText"/>
              <w:rPr>
                <w:b/>
                <w:sz w:val="20"/>
                <w:szCs w:val="20"/>
              </w:rPr>
            </w:pPr>
            <w:r>
              <w:rPr>
                <w:b/>
                <w:sz w:val="20"/>
                <w:szCs w:val="20"/>
              </w:rPr>
              <w:t>B. Sample Size/Number of Trials</w:t>
            </w:r>
          </w:p>
        </w:tc>
        <w:tc>
          <w:tcPr>
            <w:tcW w:w="3060" w:type="dxa"/>
            <w:gridSpan w:val="3"/>
          </w:tcPr>
          <w:p w:rsidR="00525606" w:rsidRDefault="00525606">
            <w:pPr>
              <w:pStyle w:val="BodyText"/>
              <w:rPr>
                <w:b/>
                <w:sz w:val="20"/>
                <w:szCs w:val="20"/>
              </w:rPr>
            </w:pPr>
            <w:r>
              <w:rPr>
                <w:b/>
                <w:sz w:val="20"/>
                <w:szCs w:val="20"/>
              </w:rPr>
              <w:t>C. Level of Difficulty</w:t>
            </w:r>
          </w:p>
        </w:tc>
      </w:tr>
      <w:tr w:rsidR="00525606">
        <w:tc>
          <w:tcPr>
            <w:tcW w:w="2988" w:type="dxa"/>
            <w:gridSpan w:val="2"/>
          </w:tcPr>
          <w:p w:rsidR="00525606" w:rsidRDefault="00525606">
            <w:pPr>
              <w:pStyle w:val="BodyText"/>
              <w:rPr>
                <w:sz w:val="20"/>
                <w:szCs w:val="20"/>
              </w:rPr>
            </w:pPr>
            <w:r>
              <w:rPr>
                <w:sz w:val="20"/>
                <w:szCs w:val="20"/>
              </w:rPr>
              <w:t xml:space="preserve">Poor                         </w:t>
            </w:r>
            <w:r>
              <w:rPr>
                <w:b/>
                <w:sz w:val="20"/>
                <w:szCs w:val="20"/>
              </w:rPr>
              <w:t>2.5</w:t>
            </w:r>
          </w:p>
        </w:tc>
        <w:tc>
          <w:tcPr>
            <w:tcW w:w="2880" w:type="dxa"/>
            <w:gridSpan w:val="2"/>
          </w:tcPr>
          <w:p w:rsidR="00525606" w:rsidRDefault="00525606">
            <w:pPr>
              <w:pStyle w:val="BodyText"/>
              <w:tabs>
                <w:tab w:val="left" w:pos="1980"/>
              </w:tabs>
              <w:rPr>
                <w:sz w:val="20"/>
                <w:szCs w:val="20"/>
              </w:rPr>
            </w:pPr>
            <w:r>
              <w:rPr>
                <w:sz w:val="20"/>
                <w:szCs w:val="20"/>
              </w:rPr>
              <w:t>No Trials Evident</w:t>
            </w:r>
            <w:r>
              <w:rPr>
                <w:sz w:val="20"/>
                <w:szCs w:val="20"/>
              </w:rPr>
              <w:tab/>
            </w:r>
            <w:r>
              <w:rPr>
                <w:b/>
                <w:sz w:val="20"/>
                <w:szCs w:val="20"/>
              </w:rPr>
              <w:t xml:space="preserve">    0.0</w:t>
            </w:r>
          </w:p>
        </w:tc>
        <w:tc>
          <w:tcPr>
            <w:tcW w:w="3060" w:type="dxa"/>
            <w:gridSpan w:val="3"/>
          </w:tcPr>
          <w:p w:rsidR="00525606" w:rsidRDefault="00525606">
            <w:pPr>
              <w:pStyle w:val="BodyText"/>
              <w:rPr>
                <w:sz w:val="20"/>
                <w:szCs w:val="20"/>
              </w:rPr>
            </w:pPr>
            <w:r>
              <w:rPr>
                <w:sz w:val="20"/>
                <w:szCs w:val="20"/>
              </w:rPr>
              <w:t xml:space="preserve">Simple                         </w:t>
            </w:r>
            <w:r>
              <w:rPr>
                <w:b/>
                <w:sz w:val="20"/>
                <w:szCs w:val="20"/>
              </w:rPr>
              <w:t>1.0</w:t>
            </w:r>
          </w:p>
        </w:tc>
      </w:tr>
      <w:tr w:rsidR="00525606">
        <w:tc>
          <w:tcPr>
            <w:tcW w:w="2988" w:type="dxa"/>
            <w:gridSpan w:val="2"/>
          </w:tcPr>
          <w:p w:rsidR="00525606" w:rsidRDefault="00525606">
            <w:pPr>
              <w:pStyle w:val="BodyText"/>
              <w:rPr>
                <w:sz w:val="20"/>
                <w:szCs w:val="20"/>
              </w:rPr>
            </w:pPr>
            <w:r>
              <w:rPr>
                <w:sz w:val="20"/>
                <w:szCs w:val="20"/>
              </w:rPr>
              <w:t xml:space="preserve">Acceptable                </w:t>
            </w:r>
            <w:r>
              <w:rPr>
                <w:b/>
                <w:sz w:val="20"/>
                <w:szCs w:val="20"/>
              </w:rPr>
              <w:t>3.5</w:t>
            </w:r>
          </w:p>
        </w:tc>
        <w:tc>
          <w:tcPr>
            <w:tcW w:w="2880" w:type="dxa"/>
            <w:gridSpan w:val="2"/>
          </w:tcPr>
          <w:p w:rsidR="00525606" w:rsidRDefault="00525606" w:rsidP="00C12BEF">
            <w:pPr>
              <w:pStyle w:val="BodyText"/>
              <w:rPr>
                <w:sz w:val="20"/>
                <w:szCs w:val="20"/>
              </w:rPr>
            </w:pPr>
            <w:r>
              <w:rPr>
                <w:sz w:val="20"/>
                <w:szCs w:val="20"/>
              </w:rPr>
              <w:t>Small Sample Size/</w:t>
            </w:r>
            <w:r w:rsidR="00AC02BD">
              <w:rPr>
                <w:sz w:val="20"/>
                <w:szCs w:val="20"/>
              </w:rPr>
              <w:t xml:space="preserve"> </w:t>
            </w:r>
            <w:r w:rsidR="00C12BEF">
              <w:rPr>
                <w:sz w:val="20"/>
                <w:szCs w:val="20"/>
              </w:rPr>
              <w:t xml:space="preserve">Fails to meet </w:t>
            </w:r>
            <w:r w:rsidR="00AC02BD">
              <w:rPr>
                <w:sz w:val="20"/>
                <w:szCs w:val="20"/>
              </w:rPr>
              <w:t xml:space="preserve">minimum # of Trials          </w:t>
            </w:r>
            <w:r>
              <w:rPr>
                <w:b/>
                <w:sz w:val="20"/>
                <w:szCs w:val="20"/>
              </w:rPr>
              <w:t>1.0</w:t>
            </w:r>
          </w:p>
        </w:tc>
        <w:tc>
          <w:tcPr>
            <w:tcW w:w="3060" w:type="dxa"/>
            <w:gridSpan w:val="3"/>
          </w:tcPr>
          <w:p w:rsidR="00525606" w:rsidRDefault="00525606">
            <w:pPr>
              <w:pStyle w:val="BodyText"/>
              <w:rPr>
                <w:sz w:val="20"/>
                <w:szCs w:val="20"/>
              </w:rPr>
            </w:pPr>
            <w:r>
              <w:rPr>
                <w:sz w:val="20"/>
                <w:szCs w:val="20"/>
              </w:rPr>
              <w:t xml:space="preserve">Moderate                     </w:t>
            </w:r>
            <w:r>
              <w:rPr>
                <w:b/>
                <w:sz w:val="20"/>
                <w:szCs w:val="20"/>
              </w:rPr>
              <w:t>3.5</w:t>
            </w:r>
          </w:p>
        </w:tc>
      </w:tr>
      <w:tr w:rsidR="00525606">
        <w:tc>
          <w:tcPr>
            <w:tcW w:w="2988" w:type="dxa"/>
            <w:gridSpan w:val="2"/>
          </w:tcPr>
          <w:p w:rsidR="00525606" w:rsidRDefault="00525606">
            <w:pPr>
              <w:pStyle w:val="BodyText"/>
              <w:tabs>
                <w:tab w:val="right" w:pos="2772"/>
              </w:tabs>
              <w:rPr>
                <w:sz w:val="20"/>
                <w:szCs w:val="20"/>
              </w:rPr>
            </w:pPr>
            <w:r>
              <w:rPr>
                <w:sz w:val="20"/>
                <w:szCs w:val="20"/>
              </w:rPr>
              <w:t xml:space="preserve">Good                        </w:t>
            </w:r>
            <w:r>
              <w:rPr>
                <w:b/>
                <w:sz w:val="20"/>
                <w:szCs w:val="20"/>
              </w:rPr>
              <w:t>4.0</w:t>
            </w:r>
            <w:r>
              <w:rPr>
                <w:b/>
                <w:sz w:val="20"/>
                <w:szCs w:val="20"/>
              </w:rPr>
              <w:tab/>
            </w:r>
          </w:p>
        </w:tc>
        <w:tc>
          <w:tcPr>
            <w:tcW w:w="2880" w:type="dxa"/>
            <w:gridSpan w:val="2"/>
          </w:tcPr>
          <w:p w:rsidR="00525606" w:rsidRDefault="00525606" w:rsidP="00AC02BD">
            <w:pPr>
              <w:pStyle w:val="BodyText"/>
              <w:rPr>
                <w:sz w:val="20"/>
                <w:szCs w:val="20"/>
              </w:rPr>
            </w:pPr>
            <w:r>
              <w:rPr>
                <w:sz w:val="20"/>
                <w:szCs w:val="20"/>
              </w:rPr>
              <w:t>Large Sample Size/</w:t>
            </w:r>
            <w:r w:rsidR="00AC02BD">
              <w:rPr>
                <w:sz w:val="20"/>
                <w:szCs w:val="20"/>
              </w:rPr>
              <w:t>Meets or exceeds minimum # of</w:t>
            </w:r>
            <w:r>
              <w:rPr>
                <w:sz w:val="20"/>
                <w:szCs w:val="20"/>
              </w:rPr>
              <w:t xml:space="preserve"> Trials          </w:t>
            </w:r>
            <w:r>
              <w:rPr>
                <w:b/>
                <w:sz w:val="20"/>
                <w:szCs w:val="20"/>
              </w:rPr>
              <w:t>2.0</w:t>
            </w:r>
          </w:p>
        </w:tc>
        <w:tc>
          <w:tcPr>
            <w:tcW w:w="3060" w:type="dxa"/>
            <w:gridSpan w:val="3"/>
          </w:tcPr>
          <w:p w:rsidR="00525606" w:rsidRDefault="00525606">
            <w:pPr>
              <w:pStyle w:val="BodyText"/>
              <w:rPr>
                <w:sz w:val="20"/>
                <w:szCs w:val="20"/>
              </w:rPr>
            </w:pPr>
            <w:r>
              <w:rPr>
                <w:sz w:val="20"/>
                <w:szCs w:val="20"/>
              </w:rPr>
              <w:t xml:space="preserve">Challenging                  </w:t>
            </w:r>
            <w:r>
              <w:rPr>
                <w:b/>
                <w:sz w:val="20"/>
                <w:szCs w:val="20"/>
              </w:rPr>
              <w:t>4.0</w:t>
            </w:r>
          </w:p>
        </w:tc>
      </w:tr>
      <w:tr w:rsidR="00525606">
        <w:tc>
          <w:tcPr>
            <w:tcW w:w="2988" w:type="dxa"/>
            <w:gridSpan w:val="2"/>
          </w:tcPr>
          <w:p w:rsidR="00525606" w:rsidRDefault="00525606">
            <w:pPr>
              <w:pStyle w:val="BodyText"/>
              <w:rPr>
                <w:sz w:val="20"/>
                <w:szCs w:val="20"/>
              </w:rPr>
            </w:pPr>
            <w:r>
              <w:rPr>
                <w:sz w:val="20"/>
                <w:szCs w:val="20"/>
              </w:rPr>
              <w:t xml:space="preserve">High                         </w:t>
            </w:r>
            <w:r>
              <w:rPr>
                <w:b/>
                <w:sz w:val="20"/>
                <w:szCs w:val="20"/>
              </w:rPr>
              <w:t>4.5</w:t>
            </w:r>
          </w:p>
        </w:tc>
        <w:tc>
          <w:tcPr>
            <w:tcW w:w="2880" w:type="dxa"/>
            <w:gridSpan w:val="2"/>
          </w:tcPr>
          <w:p w:rsidR="00525606" w:rsidRDefault="00525606">
            <w:pPr>
              <w:pStyle w:val="BodyText"/>
              <w:rPr>
                <w:sz w:val="20"/>
                <w:szCs w:val="20"/>
              </w:rPr>
            </w:pPr>
          </w:p>
        </w:tc>
        <w:tc>
          <w:tcPr>
            <w:tcW w:w="3060" w:type="dxa"/>
            <w:gridSpan w:val="3"/>
          </w:tcPr>
          <w:p w:rsidR="00525606" w:rsidRDefault="00525606">
            <w:pPr>
              <w:pStyle w:val="BodyText"/>
              <w:rPr>
                <w:sz w:val="20"/>
                <w:szCs w:val="20"/>
              </w:rPr>
            </w:pPr>
            <w:r>
              <w:rPr>
                <w:sz w:val="20"/>
                <w:szCs w:val="20"/>
              </w:rPr>
              <w:t xml:space="preserve">Very Challenging           </w:t>
            </w:r>
            <w:r>
              <w:rPr>
                <w:b/>
                <w:sz w:val="20"/>
                <w:szCs w:val="20"/>
              </w:rPr>
              <w:t>4.5</w:t>
            </w:r>
          </w:p>
        </w:tc>
      </w:tr>
      <w:tr w:rsidR="00525606">
        <w:tc>
          <w:tcPr>
            <w:tcW w:w="2988" w:type="dxa"/>
            <w:gridSpan w:val="2"/>
          </w:tcPr>
          <w:p w:rsidR="00525606" w:rsidRDefault="00525606">
            <w:pPr>
              <w:pStyle w:val="BodyText"/>
              <w:rPr>
                <w:sz w:val="20"/>
                <w:szCs w:val="20"/>
              </w:rPr>
            </w:pPr>
            <w:r>
              <w:rPr>
                <w:sz w:val="20"/>
                <w:szCs w:val="20"/>
              </w:rPr>
              <w:t xml:space="preserve">Exemplary                 </w:t>
            </w:r>
            <w:r>
              <w:rPr>
                <w:b/>
                <w:sz w:val="20"/>
                <w:szCs w:val="20"/>
              </w:rPr>
              <w:t>5.0</w:t>
            </w:r>
          </w:p>
        </w:tc>
        <w:tc>
          <w:tcPr>
            <w:tcW w:w="2880" w:type="dxa"/>
            <w:gridSpan w:val="2"/>
          </w:tcPr>
          <w:p w:rsidR="00525606" w:rsidRDefault="00525606">
            <w:pPr>
              <w:pStyle w:val="BodyText"/>
              <w:rPr>
                <w:sz w:val="20"/>
                <w:szCs w:val="20"/>
              </w:rPr>
            </w:pPr>
          </w:p>
        </w:tc>
        <w:tc>
          <w:tcPr>
            <w:tcW w:w="3060" w:type="dxa"/>
            <w:gridSpan w:val="3"/>
          </w:tcPr>
          <w:p w:rsidR="00525606" w:rsidRDefault="00525606">
            <w:pPr>
              <w:pStyle w:val="BodyText"/>
              <w:rPr>
                <w:sz w:val="20"/>
                <w:szCs w:val="20"/>
              </w:rPr>
            </w:pPr>
            <w:r>
              <w:rPr>
                <w:sz w:val="20"/>
                <w:szCs w:val="20"/>
              </w:rPr>
              <w:t xml:space="preserve">Extremely Challenging   </w:t>
            </w:r>
            <w:r>
              <w:rPr>
                <w:b/>
                <w:sz w:val="20"/>
                <w:szCs w:val="20"/>
              </w:rPr>
              <w:t>5.0</w:t>
            </w:r>
          </w:p>
        </w:tc>
      </w:tr>
      <w:tr w:rsidR="00525606">
        <w:tc>
          <w:tcPr>
            <w:tcW w:w="2988" w:type="dxa"/>
            <w:gridSpan w:val="2"/>
            <w:tcBorders>
              <w:bottom w:val="single" w:sz="4" w:space="0" w:color="auto"/>
            </w:tcBorders>
          </w:tcPr>
          <w:p w:rsidR="00525606" w:rsidRDefault="00525606">
            <w:pPr>
              <w:pStyle w:val="BodyText"/>
              <w:tabs>
                <w:tab w:val="left" w:pos="1305"/>
              </w:tabs>
              <w:rPr>
                <w:b/>
                <w:sz w:val="20"/>
                <w:szCs w:val="20"/>
              </w:rPr>
            </w:pPr>
            <w:r>
              <w:rPr>
                <w:b/>
                <w:sz w:val="20"/>
                <w:szCs w:val="20"/>
              </w:rPr>
              <w:t>Score A</w:t>
            </w:r>
            <w:r>
              <w:rPr>
                <w:b/>
                <w:sz w:val="20"/>
                <w:szCs w:val="20"/>
              </w:rPr>
              <w:tab/>
            </w:r>
          </w:p>
          <w:p w:rsidR="00525606" w:rsidRDefault="00525606">
            <w:pPr>
              <w:pStyle w:val="BodyText"/>
              <w:rPr>
                <w:b/>
                <w:sz w:val="20"/>
                <w:szCs w:val="20"/>
              </w:rPr>
            </w:pPr>
          </w:p>
        </w:tc>
        <w:tc>
          <w:tcPr>
            <w:tcW w:w="2880" w:type="dxa"/>
            <w:gridSpan w:val="2"/>
            <w:tcBorders>
              <w:bottom w:val="single" w:sz="4" w:space="0" w:color="auto"/>
            </w:tcBorders>
          </w:tcPr>
          <w:p w:rsidR="00525606" w:rsidRDefault="00525606">
            <w:pPr>
              <w:pStyle w:val="BodyText"/>
              <w:rPr>
                <w:b/>
                <w:sz w:val="20"/>
                <w:szCs w:val="20"/>
              </w:rPr>
            </w:pPr>
            <w:r>
              <w:rPr>
                <w:b/>
                <w:sz w:val="20"/>
                <w:szCs w:val="20"/>
              </w:rPr>
              <w:t>Score B</w:t>
            </w:r>
          </w:p>
        </w:tc>
        <w:tc>
          <w:tcPr>
            <w:tcW w:w="3060" w:type="dxa"/>
            <w:gridSpan w:val="3"/>
            <w:tcBorders>
              <w:bottom w:val="single" w:sz="4" w:space="0" w:color="auto"/>
            </w:tcBorders>
          </w:tcPr>
          <w:p w:rsidR="00525606" w:rsidRDefault="00525606">
            <w:pPr>
              <w:pStyle w:val="BodyText"/>
              <w:rPr>
                <w:b/>
                <w:sz w:val="20"/>
                <w:szCs w:val="20"/>
              </w:rPr>
            </w:pPr>
            <w:r>
              <w:rPr>
                <w:b/>
                <w:sz w:val="20"/>
                <w:szCs w:val="20"/>
              </w:rPr>
              <w:t>Score C</w:t>
            </w:r>
          </w:p>
        </w:tc>
      </w:tr>
      <w:tr w:rsidR="00525606">
        <w:trPr>
          <w:cantSplit/>
        </w:trPr>
        <w:tc>
          <w:tcPr>
            <w:tcW w:w="8928" w:type="dxa"/>
            <w:gridSpan w:val="7"/>
            <w:shd w:val="clear" w:color="auto" w:fill="C0C0C0"/>
          </w:tcPr>
          <w:p w:rsidR="00525606" w:rsidRDefault="00525606">
            <w:pPr>
              <w:pStyle w:val="BodyText"/>
              <w:rPr>
                <w:sz w:val="20"/>
                <w:szCs w:val="20"/>
              </w:rPr>
            </w:pPr>
            <w:r>
              <w:rPr>
                <w:sz w:val="20"/>
                <w:szCs w:val="20"/>
              </w:rPr>
              <w:t>Total Quality Points Section (II=(A+B) * C)                              /35</w:t>
            </w:r>
          </w:p>
        </w:tc>
      </w:tr>
      <w:tr w:rsidR="00525606">
        <w:trPr>
          <w:gridAfter w:val="1"/>
          <w:wAfter w:w="72" w:type="dxa"/>
        </w:trPr>
        <w:tc>
          <w:tcPr>
            <w:tcW w:w="8856" w:type="dxa"/>
            <w:gridSpan w:val="6"/>
          </w:tcPr>
          <w:p w:rsidR="00525606" w:rsidRDefault="00525606" w:rsidP="007769FA">
            <w:pPr>
              <w:pStyle w:val="BodyText"/>
              <w:jc w:val="center"/>
              <w:rPr>
                <w:b/>
                <w:sz w:val="20"/>
                <w:szCs w:val="20"/>
              </w:rPr>
            </w:pPr>
            <w:r>
              <w:rPr>
                <w:b/>
                <w:sz w:val="20"/>
                <w:szCs w:val="20"/>
              </w:rPr>
              <w:t xml:space="preserve">OVERALL PROJECT GRADE ((I+II) </w:t>
            </w:r>
          </w:p>
        </w:tc>
      </w:tr>
      <w:tr w:rsidR="005F7807" w:rsidTr="005F7807">
        <w:trPr>
          <w:gridAfter w:val="1"/>
          <w:wAfter w:w="72" w:type="dxa"/>
          <w:cantSplit/>
        </w:trPr>
        <w:tc>
          <w:tcPr>
            <w:tcW w:w="1548" w:type="dxa"/>
          </w:tcPr>
          <w:p w:rsidR="005F7807" w:rsidRDefault="005F7807">
            <w:pPr>
              <w:pStyle w:val="BodyText"/>
              <w:rPr>
                <w:sz w:val="20"/>
                <w:szCs w:val="20"/>
              </w:rPr>
            </w:pPr>
            <w:r>
              <w:rPr>
                <w:sz w:val="20"/>
                <w:szCs w:val="20"/>
              </w:rPr>
              <w:t xml:space="preserve">I </w:t>
            </w:r>
          </w:p>
        </w:tc>
        <w:tc>
          <w:tcPr>
            <w:tcW w:w="1620" w:type="dxa"/>
            <w:gridSpan w:val="2"/>
          </w:tcPr>
          <w:p w:rsidR="005F7807" w:rsidRDefault="005F7807">
            <w:pPr>
              <w:pStyle w:val="BodyText"/>
              <w:rPr>
                <w:sz w:val="20"/>
                <w:szCs w:val="20"/>
              </w:rPr>
            </w:pPr>
            <w:r>
              <w:rPr>
                <w:sz w:val="20"/>
                <w:szCs w:val="20"/>
              </w:rPr>
              <w:t>II</w:t>
            </w:r>
          </w:p>
        </w:tc>
        <w:tc>
          <w:tcPr>
            <w:tcW w:w="3474" w:type="dxa"/>
            <w:gridSpan w:val="2"/>
          </w:tcPr>
          <w:p w:rsidR="005F7807" w:rsidRDefault="005F7807">
            <w:pPr>
              <w:pStyle w:val="BodyText"/>
              <w:jc w:val="center"/>
              <w:rPr>
                <w:sz w:val="20"/>
                <w:szCs w:val="20"/>
              </w:rPr>
            </w:pPr>
            <w:r>
              <w:rPr>
                <w:sz w:val="20"/>
                <w:szCs w:val="20"/>
              </w:rPr>
              <w:t>CVSEF Subtotal</w:t>
            </w:r>
          </w:p>
        </w:tc>
        <w:tc>
          <w:tcPr>
            <w:tcW w:w="2214" w:type="dxa"/>
            <w:shd w:val="clear" w:color="auto" w:fill="C0C0C0"/>
          </w:tcPr>
          <w:p w:rsidR="005F7807" w:rsidRDefault="005F7807">
            <w:pPr>
              <w:pStyle w:val="BodyText"/>
              <w:rPr>
                <w:sz w:val="20"/>
                <w:szCs w:val="20"/>
              </w:rPr>
            </w:pPr>
            <w:r>
              <w:rPr>
                <w:sz w:val="20"/>
                <w:szCs w:val="20"/>
              </w:rPr>
              <w:t xml:space="preserve">    </w:t>
            </w:r>
          </w:p>
          <w:p w:rsidR="005F7807" w:rsidRDefault="005F7807">
            <w:pPr>
              <w:pStyle w:val="BodyText"/>
              <w:rPr>
                <w:sz w:val="20"/>
                <w:szCs w:val="20"/>
              </w:rPr>
            </w:pPr>
            <w:r>
              <w:rPr>
                <w:sz w:val="20"/>
                <w:szCs w:val="20"/>
              </w:rPr>
              <w:t xml:space="preserve">             /   </w:t>
            </w:r>
          </w:p>
        </w:tc>
      </w:tr>
    </w:tbl>
    <w:p w:rsidR="00525606" w:rsidRPr="00264BB1" w:rsidRDefault="00525606" w:rsidP="00264BB1">
      <w:pPr>
        <w:pStyle w:val="Heading1"/>
        <w:tabs>
          <w:tab w:val="left" w:pos="5355"/>
        </w:tabs>
        <w:rPr>
          <w:rFonts w:asciiTheme="minorHAnsi" w:hAnsiTheme="minorHAnsi" w:cstheme="minorHAnsi"/>
          <w:b/>
          <w:sz w:val="40"/>
          <w:szCs w:val="40"/>
        </w:rPr>
      </w:pPr>
      <w:r w:rsidRPr="00264BB1">
        <w:rPr>
          <w:rFonts w:asciiTheme="minorHAnsi" w:hAnsiTheme="minorHAnsi" w:cstheme="minorHAnsi"/>
          <w:b/>
          <w:sz w:val="40"/>
          <w:szCs w:val="40"/>
        </w:rPr>
        <w:t>What should my project display board look like?</w:t>
      </w:r>
    </w:p>
    <w:p w:rsidR="00525606" w:rsidRPr="00264BB1" w:rsidRDefault="00525606" w:rsidP="00264BB1">
      <w:pPr>
        <w:tabs>
          <w:tab w:val="left" w:pos="2670"/>
        </w:tabs>
        <w:rPr>
          <w:rFonts w:ascii="Tahoma" w:hAnsi="Tahoma" w:cs="Tahoma"/>
          <w:b/>
        </w:rPr>
      </w:pPr>
      <w:r>
        <w:rPr>
          <w:rFonts w:ascii="Tahoma" w:hAnsi="Tahoma" w:cs="Tahoma"/>
          <w:b/>
        </w:rPr>
        <w:t>Physical Dimensions:</w:t>
      </w:r>
      <w:r>
        <w:rPr>
          <w:rFonts w:ascii="Tahoma" w:hAnsi="Tahoma" w:cs="Tahoma"/>
          <w:b/>
        </w:rPr>
        <w:tab/>
      </w:r>
      <w:r w:rsidR="009C3026" w:rsidRPr="009C3026">
        <w:rPr>
          <w:rFonts w:ascii="Tahoma" w:hAnsi="Tahoma" w:cs="Tahoma"/>
          <w:noProof/>
          <w:sz w:val="20"/>
        </w:rPr>
        <w:pict>
          <v:shapetype id="_x0000_t202" coordsize="21600,21600" o:spt="202" path="m,l,21600r21600,l21600,xe">
            <v:stroke joinstyle="miter"/>
            <v:path gradientshapeok="t" o:connecttype="rect"/>
          </v:shapetype>
          <v:shape id="_x0000_s1031" type="#_x0000_t202" style="position:absolute;margin-left:36pt;margin-top:61.8pt;width:54pt;height:36pt;z-index:7;mso-position-horizontal-relative:text;mso-position-vertical-relative:text" o:allowincell="f">
            <v:textbox style="mso-next-textbox:#_x0000_s1031">
              <w:txbxContent>
                <w:p w:rsidR="00EF706B" w:rsidRDefault="00EF706B">
                  <w:pPr>
                    <w:rPr>
                      <w:rFonts w:ascii="Tahoma" w:hAnsi="Tahoma" w:cs="Tahoma"/>
                      <w:sz w:val="20"/>
                    </w:rPr>
                  </w:pPr>
                  <w:r>
                    <w:rPr>
                      <w:rFonts w:ascii="Tahoma" w:hAnsi="Tahoma" w:cs="Tahoma"/>
                      <w:sz w:val="20"/>
                    </w:rPr>
                    <w:t>Mass</w:t>
                  </w:r>
                </w:p>
                <w:p w:rsidR="00EF706B" w:rsidRDefault="00EF706B">
                  <w:pPr>
                    <w:rPr>
                      <w:rFonts w:ascii="Tahoma" w:hAnsi="Tahoma" w:cs="Tahoma"/>
                      <w:sz w:val="20"/>
                    </w:rPr>
                  </w:pPr>
                  <w:r>
                    <w:rPr>
                      <w:rFonts w:ascii="Tahoma" w:hAnsi="Tahoma" w:cs="Tahoma"/>
                      <w:sz w:val="20"/>
                    </w:rPr>
                    <w:t xml:space="preserve"> 114 kg</w:t>
                  </w:r>
                </w:p>
              </w:txbxContent>
            </v:textbox>
          </v:shape>
        </w:pict>
      </w:r>
      <w:r w:rsidR="009C3026" w:rsidRPr="009C3026">
        <w:rPr>
          <w:rFonts w:ascii="Tahoma" w:hAnsi="Tahoma" w:cs="Tahoma"/>
          <w:noProof/>
          <w:sz w:val="20"/>
        </w:rPr>
        <w:pict>
          <v:shape id="_x0000_s1030" type="#_x0000_t202" style="position:absolute;margin-left:126pt;margin-top:43.8pt;width:135pt;height:45pt;z-index:6;mso-position-horizontal-relative:text;mso-position-vertical-relative:text" o:allowincell="f">
            <v:textbox style="mso-next-textbox:#_x0000_s1030">
              <w:txbxContent>
                <w:p w:rsidR="00EF706B" w:rsidRDefault="00EF706B">
                  <w:pPr>
                    <w:rPr>
                      <w:rFonts w:ascii="Tahoma" w:hAnsi="Tahoma" w:cs="Tahoma"/>
                    </w:rPr>
                  </w:pPr>
                  <w:r>
                    <w:rPr>
                      <w:rFonts w:ascii="Tahoma" w:hAnsi="Tahoma" w:cs="Tahoma"/>
                    </w:rPr>
                    <w:t>Height: 274 cm high including table height</w:t>
                  </w:r>
                </w:p>
              </w:txbxContent>
            </v:textbox>
          </v:shape>
        </w:pict>
      </w:r>
      <w:r w:rsidR="009C3026" w:rsidRPr="009C3026">
        <w:rPr>
          <w:rFonts w:ascii="Tahoma" w:hAnsi="Tahoma" w:cs="Tahoma"/>
          <w:noProof/>
          <w:sz w:val="20"/>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7" type="#_x0000_t16" style="position:absolute;margin-left:36pt;margin-top:16.8pt;width:1in;height:135pt;z-index:3;mso-position-horizontal-relative:text;mso-position-vertical-relative:text" o:allowincell="f"/>
        </w:pict>
      </w: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9C3026">
      <w:pPr>
        <w:rPr>
          <w:rFonts w:ascii="Tahoma" w:hAnsi="Tahoma" w:cs="Tahoma"/>
        </w:rPr>
      </w:pPr>
      <w:r w:rsidRPr="009C3026">
        <w:rPr>
          <w:rFonts w:ascii="Tahoma" w:hAnsi="Tahoma" w:cs="Tahoma"/>
          <w:noProof/>
          <w:sz w:val="20"/>
        </w:rPr>
        <w:pict>
          <v:shape id="_x0000_s1029" type="#_x0000_t202" style="position:absolute;margin-left:117pt;margin-top:4.8pt;width:126pt;height:42.45pt;z-index:5" o:allowincell="f">
            <v:textbox style="mso-next-textbox:#_x0000_s1029">
              <w:txbxContent>
                <w:p w:rsidR="00EF706B" w:rsidRDefault="00EF706B">
                  <w:pPr>
                    <w:rPr>
                      <w:rFonts w:ascii="Tahoma" w:hAnsi="Tahoma" w:cs="Tahoma"/>
                    </w:rPr>
                  </w:pPr>
                  <w:r>
                    <w:rPr>
                      <w:rFonts w:ascii="Tahoma" w:hAnsi="Tahoma" w:cs="Tahoma"/>
                    </w:rPr>
                    <w:t>Depth: 76 cm front to back</w:t>
                  </w:r>
                </w:p>
              </w:txbxContent>
            </v:textbox>
          </v:shape>
        </w:pict>
      </w:r>
    </w:p>
    <w:p w:rsidR="00525606" w:rsidRDefault="009C3026">
      <w:pPr>
        <w:rPr>
          <w:rFonts w:ascii="Tahoma" w:hAnsi="Tahoma" w:cs="Tahoma"/>
        </w:rPr>
      </w:pPr>
      <w:r w:rsidRPr="009C3026">
        <w:rPr>
          <w:rFonts w:ascii="Tahoma" w:hAnsi="Tahoma" w:cs="Tahoma"/>
          <w:noProof/>
          <w:sz w:val="20"/>
        </w:rPr>
        <w:pict>
          <v:shape id="_x0000_s1028" type="#_x0000_t202" style="position:absolute;margin-left:9pt;margin-top:.65pt;width:99pt;height:32.1pt;z-index:4" o:allowincell="f">
            <v:textbox style="mso-next-textbox:#_x0000_s1028">
              <w:txbxContent>
                <w:p w:rsidR="00EF706B" w:rsidRDefault="00EF706B">
                  <w:pPr>
                    <w:rPr>
                      <w:rFonts w:ascii="Tahoma" w:hAnsi="Tahoma" w:cs="Tahoma"/>
                    </w:rPr>
                  </w:pPr>
                  <w:r>
                    <w:rPr>
                      <w:rFonts w:ascii="Tahoma" w:hAnsi="Tahoma" w:cs="Tahoma"/>
                    </w:rPr>
                    <w:t xml:space="preserve">Width: 122 cm </w:t>
                  </w:r>
                </w:p>
              </w:txbxContent>
            </v:textbox>
          </v:shape>
        </w:pict>
      </w:r>
    </w:p>
    <w:p w:rsidR="00525606" w:rsidRDefault="00525606">
      <w:pPr>
        <w:rPr>
          <w:rFonts w:ascii="Tahoma" w:hAnsi="Tahoma" w:cs="Tahoma"/>
        </w:rPr>
      </w:pPr>
    </w:p>
    <w:p w:rsidR="00525606" w:rsidRDefault="00525606" w:rsidP="00264BB1">
      <w:pPr>
        <w:tabs>
          <w:tab w:val="left" w:pos="2520"/>
        </w:tabs>
        <w:rPr>
          <w:rFonts w:ascii="Tahoma" w:hAnsi="Tahoma" w:cs="Tahoma"/>
        </w:rPr>
      </w:pPr>
      <w:r>
        <w:rPr>
          <w:rFonts w:ascii="Tahoma" w:hAnsi="Tahoma" w:cs="Tahoma"/>
        </w:rPr>
        <w:tab/>
      </w:r>
      <w:r>
        <w:rPr>
          <w:rFonts w:ascii="Tahoma" w:hAnsi="Tahoma" w:cs="Tahoma"/>
        </w:rPr>
        <w:tab/>
      </w:r>
    </w:p>
    <w:p w:rsidR="00525606" w:rsidRPr="00264BB1" w:rsidRDefault="00525606">
      <w:pPr>
        <w:tabs>
          <w:tab w:val="left" w:pos="2520"/>
        </w:tabs>
        <w:rPr>
          <w:rFonts w:ascii="Tahoma" w:hAnsi="Tahoma" w:cs="Tahoma"/>
          <w:b/>
        </w:rPr>
      </w:pPr>
      <w:r>
        <w:rPr>
          <w:rFonts w:ascii="Tahoma" w:hAnsi="Tahoma" w:cs="Tahoma"/>
          <w:b/>
        </w:rPr>
        <w:t>Project Display Board Elements:</w:t>
      </w:r>
      <w:ins w:id="0" w:author="Comparison" w:date="2007-07-30T09:05:00Z">
        <w:r w:rsidR="009C3026" w:rsidRPr="009C3026">
          <w:rPr>
            <w:rFonts w:ascii="Tahoma" w:hAnsi="Tahoma" w:cs="Tahoma"/>
            <w:noProof/>
            <w:sz w:val="20"/>
          </w:rPr>
          <w:pict>
            <v:shape id="_x0000_s1053" type="#_x0000_t202" style="position:absolute;margin-left:396pt;margin-top:-.15pt;width:99pt;height:270.65pt;z-index:28;mso-position-horizontal-relative:text;mso-position-vertical-relative:text" stroked="f">
              <v:textbox style="mso-next-textbox:#_x0000_s1053">
                <w:txbxContent>
                  <w:p w:rsidR="00EF706B" w:rsidRDefault="00EF706B">
                    <w:pPr>
                      <w:pStyle w:val="BodyText2"/>
                      <w:rPr>
                        <w:rFonts w:ascii="Tahoma" w:hAnsi="Tahoma" w:cs="Tahoma"/>
                      </w:rPr>
                    </w:pPr>
                    <w:r>
                      <w:rPr>
                        <w:rFonts w:ascii="Tahoma" w:hAnsi="Tahoma" w:cs="Tahoma"/>
                      </w:rPr>
                      <w:t>This is a sample layout for a project display board. YOU DO NOT NEED TO FOLLOW THIS LAYOUT. You simply need to have all of the Project Display Board Elements present. These elements include: a title, a statement of purpose, a hypothesis, an explanation of procedure, results in the form of at least one photo, one graph, and one table, a conclusion, an abstract, a report, and a research notebook. You may also wish to include some piece of equipment that you used to add to the impact of your display</w:t>
                    </w:r>
                  </w:p>
                </w:txbxContent>
              </v:textbox>
            </v:shape>
          </w:pict>
        </w:r>
      </w:ins>
    </w:p>
    <w:p w:rsidR="00525606" w:rsidRDefault="009C3026">
      <w:pPr>
        <w:tabs>
          <w:tab w:val="left" w:pos="2520"/>
        </w:tabs>
        <w:rPr>
          <w:rFonts w:ascii="Tahoma" w:hAnsi="Tahoma" w:cs="Tahoma"/>
        </w:rPr>
      </w:pPr>
      <w:r w:rsidRPr="009C3026">
        <w:rPr>
          <w:rFonts w:ascii="Tahoma" w:hAnsi="Tahoma" w:cs="Tahoma"/>
          <w:noProof/>
          <w:sz w:val="20"/>
        </w:rPr>
        <w:pict>
          <v:shape id="_x0000_s1041" type="#_x0000_t202" style="position:absolute;margin-left:45pt;margin-top:191.6pt;width:54pt;height:45pt;z-index:16" o:allowincell="f">
            <v:stroke dashstyle="1 1"/>
            <v:textbox style="mso-next-textbox:#_x0000_s1041">
              <w:txbxContent>
                <w:p w:rsidR="00EF706B" w:rsidRPr="00F93591" w:rsidRDefault="00EF706B" w:rsidP="001B2B87">
                  <w:pPr>
                    <w:rPr>
                      <w:rFonts w:ascii="Tahoma" w:hAnsi="Tahoma" w:cs="Tahoma"/>
                      <w:sz w:val="20"/>
                      <w:szCs w:val="20"/>
                    </w:rPr>
                  </w:pPr>
                  <w:r w:rsidRPr="00F93591">
                    <w:rPr>
                      <w:rFonts w:ascii="Tahoma" w:hAnsi="Tahoma" w:cs="Tahoma"/>
                      <w:sz w:val="20"/>
                      <w:szCs w:val="20"/>
                    </w:rPr>
                    <w:t>Results</w:t>
                  </w:r>
                </w:p>
                <w:p w:rsidR="00EF706B" w:rsidRPr="00F93591" w:rsidRDefault="00EF706B" w:rsidP="001B2B87">
                  <w:pPr>
                    <w:rPr>
                      <w:rFonts w:ascii="Tahoma" w:hAnsi="Tahoma" w:cs="Tahoma"/>
                      <w:sz w:val="20"/>
                      <w:szCs w:val="20"/>
                    </w:rPr>
                  </w:pPr>
                  <w:r w:rsidRPr="00F93591">
                    <w:rPr>
                      <w:rFonts w:ascii="Tahoma" w:hAnsi="Tahoma" w:cs="Tahoma"/>
                      <w:sz w:val="20"/>
                      <w:szCs w:val="20"/>
                    </w:rPr>
                    <w:t xml:space="preserve"> Table </w:t>
                  </w:r>
                  <w:r>
                    <w:rPr>
                      <w:rFonts w:ascii="Tahoma" w:hAnsi="Tahoma" w:cs="Tahoma"/>
                      <w:sz w:val="20"/>
                      <w:szCs w:val="20"/>
                    </w:rPr>
                    <w:t>B</w:t>
                  </w:r>
                </w:p>
                <w:p w:rsidR="00EF706B" w:rsidRPr="001B2B87" w:rsidRDefault="00EF706B" w:rsidP="001B2B87"/>
              </w:txbxContent>
            </v:textbox>
          </v:shape>
        </w:pict>
      </w:r>
      <w:r w:rsidRPr="009C3026">
        <w:rPr>
          <w:rFonts w:ascii="Tahoma" w:hAnsi="Tahoma" w:cs="Tahoma"/>
          <w:noProof/>
          <w:sz w:val="20"/>
        </w:rPr>
        <w:pict>
          <v:line id="_x0000_s1038" style="position:absolute;z-index:13" from="387pt,47.6pt" to="387pt,290.6pt" o:allowincell="f"/>
        </w:pict>
      </w:r>
      <w:r w:rsidRPr="009C3026">
        <w:rPr>
          <w:rFonts w:ascii="Tahoma" w:hAnsi="Tahoma" w:cs="Tahoma"/>
          <w:noProof/>
          <w:sz w:val="20"/>
        </w:rPr>
        <w:pict>
          <v:line id="_x0000_s1037" style="position:absolute;z-index:12" from="27pt,56.6pt" to="27pt,299.6pt" o:allowincell="f"/>
        </w:pict>
      </w:r>
      <w:r w:rsidRPr="009C3026">
        <w:rPr>
          <w:rFonts w:ascii="Tahoma" w:hAnsi="Tahoma" w:cs="Tahoma"/>
          <w:noProof/>
          <w:sz w:val="20"/>
        </w:rPr>
        <w:pict>
          <v:line id="_x0000_s1035" style="position:absolute;z-index:10" from="306pt,11.6pt" to="387pt,47.6pt" o:allowincell="f"/>
        </w:pict>
      </w:r>
      <w:r w:rsidRPr="009C3026">
        <w:rPr>
          <w:rFonts w:ascii="Tahoma" w:hAnsi="Tahoma" w:cs="Tahoma"/>
          <w:noProof/>
          <w:sz w:val="20"/>
        </w:rPr>
        <w:pict>
          <v:line id="_x0000_s1036" style="position:absolute;z-index:11" from="306pt,254.6pt" to="387pt,290.6pt" o:allowincell="f"/>
        </w:pict>
      </w:r>
      <w:r w:rsidRPr="009C3026">
        <w:rPr>
          <w:rFonts w:ascii="Tahoma" w:hAnsi="Tahoma" w:cs="Tahoma"/>
          <w:noProof/>
          <w:sz w:val="20"/>
        </w:rPr>
        <w:pict>
          <v:line id="_x0000_s1034" style="position:absolute;flip:x;z-index:9" from="27pt,254.6pt" to="108pt,299.6pt" o:allowincell="f"/>
        </w:pict>
      </w:r>
      <w:r w:rsidRPr="009C3026">
        <w:rPr>
          <w:rFonts w:ascii="Tahoma" w:hAnsi="Tahoma" w:cs="Tahoma"/>
          <w:noProof/>
          <w:sz w:val="20"/>
        </w:rPr>
        <w:pict>
          <v:line id="_x0000_s1033" style="position:absolute;flip:x;z-index:8" from="27pt,11.6pt" to="108pt,56.6pt" o:allowincell="f"/>
        </w:pict>
      </w:r>
      <w:r w:rsidRPr="009C3026">
        <w:rPr>
          <w:rFonts w:ascii="Tahoma" w:hAnsi="Tahoma" w:cs="Tahoma"/>
          <w:noProof/>
          <w:sz w:val="20"/>
        </w:rPr>
        <w:pict>
          <v:rect id="_x0000_s1032" style="position:absolute;margin-left:108pt;margin-top:11.6pt;width:198pt;height:243pt;z-index:2" o:allowincell="f">
            <v:textbox style="mso-next-textbox:#_x0000_s1032">
              <w:txbxContent>
                <w:p w:rsidR="00EF706B" w:rsidRDefault="00D1221B">
                  <w:pPr>
                    <w:pStyle w:val="Heading5"/>
                    <w:rPr>
                      <w:rFonts w:ascii="Tahoma" w:hAnsi="Tahoma" w:cs="Tahoma"/>
                      <w:sz w:val="32"/>
                    </w:rPr>
                  </w:pPr>
                  <w:r>
                    <w:rPr>
                      <w:rFonts w:ascii="Tahoma" w:hAnsi="Tahoma" w:cs="Tahoma"/>
                      <w:sz w:val="32"/>
                    </w:rPr>
                    <w:t xml:space="preserve">Project </w:t>
                  </w:r>
                  <w:r w:rsidR="00EF706B">
                    <w:rPr>
                      <w:rFonts w:ascii="Tahoma" w:hAnsi="Tahoma" w:cs="Tahoma"/>
                      <w:sz w:val="32"/>
                    </w:rPr>
                    <w:t>Title</w:t>
                  </w:r>
                </w:p>
                <w:p w:rsidR="00EF706B" w:rsidRDefault="00EF706B">
                  <w:pPr>
                    <w:rPr>
                      <w:rFonts w:ascii="Tahoma" w:hAnsi="Tahoma" w:cs="Tahoma"/>
                    </w:rPr>
                  </w:pPr>
                </w:p>
                <w:p w:rsidR="004D29B5" w:rsidRDefault="00EF706B">
                  <w:pPr>
                    <w:rPr>
                      <w:rFonts w:ascii="Tahoma" w:hAnsi="Tahoma" w:cs="Tahoma"/>
                      <w:b/>
                    </w:rPr>
                  </w:pPr>
                  <w:r>
                    <w:rPr>
                      <w:rFonts w:ascii="Tahoma" w:hAnsi="Tahoma" w:cs="Tahoma"/>
                      <w:b/>
                    </w:rPr>
                    <w:t>Purpose of the Study</w:t>
                  </w:r>
                </w:p>
                <w:p w:rsidR="005E0C98" w:rsidRDefault="005E0C98" w:rsidP="005E0C98">
                  <w:pPr>
                    <w:ind w:left="1440" w:firstLine="720"/>
                    <w:rPr>
                      <w:rFonts w:ascii="Tahoma" w:hAnsi="Tahoma" w:cs="Tahoma"/>
                      <w:b/>
                    </w:rPr>
                  </w:pPr>
                </w:p>
                <w:p w:rsidR="00EF706B" w:rsidRDefault="00EF706B" w:rsidP="005E0C98">
                  <w:pPr>
                    <w:ind w:left="1440" w:firstLine="720"/>
                    <w:rPr>
                      <w:rFonts w:ascii="Tahoma" w:hAnsi="Tahoma" w:cs="Tahoma"/>
                      <w:b/>
                    </w:rPr>
                  </w:pPr>
                  <w:r>
                    <w:rPr>
                      <w:rFonts w:ascii="Tahoma" w:hAnsi="Tahoma" w:cs="Tahoma"/>
                      <w:b/>
                    </w:rPr>
                    <w:t>Hypothesis</w:t>
                  </w:r>
                </w:p>
                <w:p w:rsidR="00D1221B" w:rsidRDefault="00D1221B" w:rsidP="005E0C98">
                  <w:pPr>
                    <w:ind w:left="1440" w:firstLine="720"/>
                    <w:rPr>
                      <w:rFonts w:ascii="Tahoma" w:hAnsi="Tahoma" w:cs="Tahoma"/>
                      <w:b/>
                    </w:rPr>
                  </w:pPr>
                </w:p>
                <w:p w:rsidR="00D1221B" w:rsidRDefault="00D1221B" w:rsidP="005E0C98">
                  <w:pPr>
                    <w:ind w:left="1440" w:firstLine="720"/>
                    <w:rPr>
                      <w:rFonts w:ascii="Tahoma" w:hAnsi="Tahoma" w:cs="Tahoma"/>
                      <w:b/>
                    </w:rPr>
                  </w:pPr>
                </w:p>
                <w:p w:rsidR="00EF706B" w:rsidRDefault="00EF706B">
                  <w:pPr>
                    <w:rPr>
                      <w:rFonts w:ascii="Tahoma" w:hAnsi="Tahoma" w:cs="Tahoma"/>
                    </w:rPr>
                  </w:pPr>
                  <w:r>
                    <w:rPr>
                      <w:rFonts w:ascii="Tahoma" w:hAnsi="Tahoma" w:cs="Tahoma"/>
                      <w:b/>
                    </w:rPr>
                    <w:t>Procedure</w:t>
                  </w:r>
                </w:p>
                <w:p w:rsidR="004D29B5" w:rsidRDefault="004D29B5">
                  <w:pPr>
                    <w:pStyle w:val="Heading6"/>
                    <w:rPr>
                      <w:rFonts w:ascii="Tahoma" w:hAnsi="Tahoma" w:cs="Tahoma"/>
                    </w:rPr>
                  </w:pPr>
                </w:p>
                <w:p w:rsidR="004D29B5" w:rsidRDefault="004D29B5">
                  <w:pPr>
                    <w:pStyle w:val="Heading6"/>
                    <w:rPr>
                      <w:rFonts w:ascii="Tahoma" w:hAnsi="Tahoma" w:cs="Tahoma"/>
                    </w:rPr>
                  </w:pPr>
                </w:p>
                <w:p w:rsidR="00EF706B" w:rsidRDefault="00EF706B">
                  <w:pPr>
                    <w:pStyle w:val="Heading6"/>
                    <w:rPr>
                      <w:rFonts w:ascii="Tahoma" w:hAnsi="Tahoma" w:cs="Tahoma"/>
                    </w:rPr>
                  </w:pPr>
                  <w:r>
                    <w:rPr>
                      <w:rFonts w:ascii="Tahoma" w:hAnsi="Tahoma" w:cs="Tahoma"/>
                    </w:rPr>
                    <w:t>Conclusion</w:t>
                  </w:r>
                </w:p>
              </w:txbxContent>
            </v:textbox>
          </v:rect>
        </w:pict>
      </w:r>
    </w:p>
    <w:p w:rsidR="00525606" w:rsidRDefault="00525606">
      <w:pPr>
        <w:rPr>
          <w:rFonts w:ascii="Tahoma" w:hAnsi="Tahoma" w:cs="Tahoma"/>
        </w:rPr>
      </w:pPr>
    </w:p>
    <w:p w:rsidR="00525606" w:rsidRDefault="009C3026">
      <w:pPr>
        <w:tabs>
          <w:tab w:val="left" w:pos="6555"/>
        </w:tabs>
        <w:rPr>
          <w:rFonts w:ascii="Tahoma" w:hAnsi="Tahoma" w:cs="Tahoma"/>
        </w:rPr>
      </w:pPr>
      <w:ins w:id="1" w:author="Comparison" w:date="2007-07-30T09:05:00Z">
        <w:r w:rsidRPr="009C3026">
          <w:rPr>
            <w:rFonts w:ascii="Tahoma" w:hAnsi="Tahoma" w:cs="Tahoma"/>
            <w:noProof/>
            <w:sz w:val="20"/>
          </w:rPr>
          <w:pict>
            <v:shape id="_x0000_s1047" type="#_x0000_t202" style="position:absolute;margin-left:180pt;margin-top:236.05pt;width:54pt;height:81pt;z-index:22" o:allowincell="f">
              <v:textbox style="mso-next-textbox:#_x0000_s1047">
                <w:txbxContent>
                  <w:p w:rsidR="00EF706B" w:rsidRDefault="00EF706B">
                    <w:pPr>
                      <w:rPr>
                        <w:rFonts w:ascii="Tahoma" w:hAnsi="Tahoma" w:cs="Tahoma"/>
                        <w:sz w:val="18"/>
                      </w:rPr>
                    </w:pPr>
                    <w:r>
                      <w:rPr>
                        <w:rFonts w:ascii="Tahoma" w:hAnsi="Tahoma" w:cs="Tahoma"/>
                        <w:sz w:val="18"/>
                      </w:rPr>
                      <w:t>Research Notebook</w:t>
                    </w:r>
                  </w:p>
                </w:txbxContent>
              </v:textbox>
            </v:shape>
          </w:pict>
        </w:r>
        <w:r w:rsidRPr="009C3026">
          <w:rPr>
            <w:rFonts w:ascii="Tahoma" w:hAnsi="Tahoma" w:cs="Tahoma"/>
            <w:noProof/>
            <w:sz w:val="20"/>
          </w:rPr>
          <w:pict>
            <v:shape id="_x0000_s1046" type="#_x0000_t202" style="position:absolute;margin-left:108pt;margin-top:236.05pt;width:54pt;height:81pt;z-index:21" o:allowincell="f">
              <v:textbox style="mso-next-textbox:#_x0000_s1046">
                <w:txbxContent>
                  <w:p w:rsidR="00EF706B" w:rsidRDefault="00EF706B">
                    <w:pPr>
                      <w:rPr>
                        <w:rFonts w:ascii="Tahoma" w:hAnsi="Tahoma" w:cs="Tahoma"/>
                        <w:sz w:val="18"/>
                      </w:rPr>
                    </w:pPr>
                    <w:r>
                      <w:rPr>
                        <w:rFonts w:ascii="Tahoma" w:hAnsi="Tahoma" w:cs="Tahoma"/>
                        <w:sz w:val="18"/>
                      </w:rPr>
                      <w:t>Report</w:t>
                    </w:r>
                  </w:p>
                </w:txbxContent>
              </v:textbox>
            </v:shape>
          </w:pict>
        </w:r>
        <w:r w:rsidRPr="009C3026">
          <w:rPr>
            <w:rFonts w:ascii="Tahoma" w:hAnsi="Tahoma" w:cs="Tahoma"/>
            <w:noProof/>
            <w:sz w:val="20"/>
          </w:rPr>
          <w:pict>
            <v:shape id="_x0000_s1048" type="#_x0000_t202" style="position:absolute;margin-left:315pt;margin-top:164.05pt;width:54pt;height:36pt;z-index:23" o:allowincell="f">
              <v:stroke dashstyle="1 1"/>
              <v:textbox style="mso-next-textbox:#_x0000_s1048">
                <w:txbxContent>
                  <w:p w:rsidR="00EF706B" w:rsidRDefault="00EF706B">
                    <w:pPr>
                      <w:rPr>
                        <w:rFonts w:ascii="Tahoma" w:hAnsi="Tahoma" w:cs="Tahoma"/>
                        <w:sz w:val="18"/>
                      </w:rPr>
                    </w:pPr>
                    <w:r>
                      <w:rPr>
                        <w:rFonts w:ascii="Tahoma" w:hAnsi="Tahoma" w:cs="Tahoma"/>
                        <w:sz w:val="18"/>
                      </w:rPr>
                      <w:t>Results</w:t>
                    </w:r>
                  </w:p>
                  <w:p w:rsidR="00EF706B" w:rsidRDefault="00EF706B">
                    <w:pPr>
                      <w:rPr>
                        <w:sz w:val="18"/>
                      </w:rPr>
                    </w:pPr>
                    <w:r>
                      <w:rPr>
                        <w:rFonts w:ascii="Tahoma" w:hAnsi="Tahoma" w:cs="Tahoma"/>
                        <w:sz w:val="18"/>
                      </w:rPr>
                      <w:t>Photo 3</w:t>
                    </w:r>
                  </w:p>
                </w:txbxContent>
              </v:textbox>
            </v:shape>
          </w:pict>
        </w:r>
        <w:r w:rsidRPr="009C3026">
          <w:rPr>
            <w:rFonts w:ascii="Tahoma" w:hAnsi="Tahoma" w:cs="Tahoma"/>
            <w:noProof/>
            <w:sz w:val="20"/>
          </w:rPr>
          <w:pict>
            <v:shape id="_x0000_s1044" type="#_x0000_t202" style="position:absolute;margin-left:225pt;margin-top:83.05pt;width:54pt;height:45pt;z-index:19" o:allowincell="f">
              <v:stroke dashstyle="1 1"/>
              <v:textbox style="mso-next-textbox:#_x0000_s1044">
                <w:txbxContent>
                  <w:p w:rsidR="00EF706B" w:rsidRPr="00F93591" w:rsidRDefault="00EF706B" w:rsidP="0059136A">
                    <w:pPr>
                      <w:rPr>
                        <w:rFonts w:ascii="Tahoma" w:hAnsi="Tahoma" w:cs="Tahoma"/>
                        <w:sz w:val="20"/>
                        <w:szCs w:val="20"/>
                      </w:rPr>
                    </w:pPr>
                    <w:r w:rsidRPr="00F93591">
                      <w:rPr>
                        <w:rFonts w:ascii="Tahoma" w:hAnsi="Tahoma" w:cs="Tahoma"/>
                        <w:sz w:val="20"/>
                        <w:szCs w:val="20"/>
                      </w:rPr>
                      <w:t>Results</w:t>
                    </w:r>
                  </w:p>
                  <w:p w:rsidR="00EF706B" w:rsidRPr="00F93591" w:rsidRDefault="00EF706B" w:rsidP="0059136A">
                    <w:pPr>
                      <w:rPr>
                        <w:rFonts w:ascii="Tahoma" w:hAnsi="Tahoma" w:cs="Tahoma"/>
                        <w:sz w:val="20"/>
                        <w:szCs w:val="20"/>
                      </w:rPr>
                    </w:pPr>
                    <w:r w:rsidRPr="00F93591">
                      <w:rPr>
                        <w:rFonts w:ascii="Tahoma" w:hAnsi="Tahoma" w:cs="Tahoma"/>
                        <w:sz w:val="20"/>
                        <w:szCs w:val="20"/>
                      </w:rPr>
                      <w:t xml:space="preserve"> </w:t>
                    </w:r>
                    <w:r>
                      <w:rPr>
                        <w:rFonts w:ascii="Tahoma" w:hAnsi="Tahoma" w:cs="Tahoma"/>
                        <w:sz w:val="20"/>
                        <w:szCs w:val="20"/>
                      </w:rPr>
                      <w:t>Graph 3</w:t>
                    </w:r>
                  </w:p>
                  <w:p w:rsidR="00EF706B" w:rsidRPr="0059136A" w:rsidRDefault="00EF706B" w:rsidP="0059136A"/>
                </w:txbxContent>
              </v:textbox>
            </v:shape>
          </w:pict>
        </w:r>
        <w:r w:rsidRPr="009C3026">
          <w:rPr>
            <w:rFonts w:ascii="Tahoma" w:hAnsi="Tahoma" w:cs="Tahoma"/>
            <w:noProof/>
            <w:sz w:val="20"/>
          </w:rPr>
          <w:pict>
            <v:shape id="_x0000_s1040" type="#_x0000_t202" style="position:absolute;margin-left:315pt;margin-top:92.05pt;width:54pt;height:45pt;z-index:15" o:allowincell="f">
              <v:stroke dashstyle="1 1"/>
              <v:textbox style="mso-next-textbox:#_x0000_s1040">
                <w:txbxContent>
                  <w:p w:rsidR="00EF706B" w:rsidRPr="00F93591" w:rsidRDefault="00EF706B" w:rsidP="00361EE9">
                    <w:pPr>
                      <w:rPr>
                        <w:rFonts w:ascii="Tahoma" w:hAnsi="Tahoma" w:cs="Tahoma"/>
                        <w:sz w:val="20"/>
                        <w:szCs w:val="20"/>
                      </w:rPr>
                    </w:pPr>
                    <w:r w:rsidRPr="00F93591">
                      <w:rPr>
                        <w:rFonts w:ascii="Tahoma" w:hAnsi="Tahoma" w:cs="Tahoma"/>
                        <w:sz w:val="20"/>
                        <w:szCs w:val="20"/>
                      </w:rPr>
                      <w:t>Results</w:t>
                    </w:r>
                  </w:p>
                  <w:p w:rsidR="00EF706B" w:rsidRPr="00F93591" w:rsidRDefault="00EF706B" w:rsidP="00361EE9">
                    <w:pPr>
                      <w:rPr>
                        <w:rFonts w:ascii="Tahoma" w:hAnsi="Tahoma" w:cs="Tahoma"/>
                        <w:sz w:val="20"/>
                        <w:szCs w:val="20"/>
                      </w:rPr>
                    </w:pPr>
                    <w:r w:rsidRPr="00F93591">
                      <w:rPr>
                        <w:rFonts w:ascii="Tahoma" w:hAnsi="Tahoma" w:cs="Tahoma"/>
                        <w:sz w:val="20"/>
                        <w:szCs w:val="20"/>
                      </w:rPr>
                      <w:t xml:space="preserve"> Table</w:t>
                    </w:r>
                    <w:r>
                      <w:rPr>
                        <w:rFonts w:ascii="Tahoma" w:hAnsi="Tahoma" w:cs="Tahoma"/>
                        <w:sz w:val="20"/>
                        <w:szCs w:val="20"/>
                      </w:rPr>
                      <w:t xml:space="preserve"> C</w:t>
                    </w:r>
                  </w:p>
                  <w:p w:rsidR="00EF706B" w:rsidRPr="00361EE9" w:rsidRDefault="00EF706B" w:rsidP="00361EE9"/>
                </w:txbxContent>
              </v:textbox>
            </v:shape>
          </w:pict>
        </w:r>
        <w:r w:rsidRPr="009C3026">
          <w:rPr>
            <w:rFonts w:ascii="Tahoma" w:hAnsi="Tahoma" w:cs="Tahoma"/>
            <w:noProof/>
            <w:sz w:val="20"/>
          </w:rPr>
          <w:pict>
            <v:shape id="_x0000_s1043" type="#_x0000_t202" style="position:absolute;margin-left:45pt;margin-top:101.05pt;width:54pt;height:45pt;z-index:18" o:allowincell="f">
              <v:stroke dashstyle="1 1"/>
              <v:textbox style="mso-next-textbox:#_x0000_s1043">
                <w:txbxContent>
                  <w:p w:rsidR="00EF706B" w:rsidRPr="00F93591" w:rsidRDefault="00EF706B" w:rsidP="001B2B87">
                    <w:pPr>
                      <w:rPr>
                        <w:rFonts w:ascii="Tahoma" w:hAnsi="Tahoma" w:cs="Tahoma"/>
                        <w:sz w:val="20"/>
                        <w:szCs w:val="20"/>
                      </w:rPr>
                    </w:pPr>
                    <w:r w:rsidRPr="00F93591">
                      <w:rPr>
                        <w:rFonts w:ascii="Tahoma" w:hAnsi="Tahoma" w:cs="Tahoma"/>
                        <w:sz w:val="20"/>
                        <w:szCs w:val="20"/>
                      </w:rPr>
                      <w:t>Results</w:t>
                    </w:r>
                  </w:p>
                  <w:p w:rsidR="00EF706B" w:rsidRPr="00F93591" w:rsidRDefault="00EF706B" w:rsidP="001B2B87">
                    <w:pPr>
                      <w:rPr>
                        <w:rFonts w:ascii="Tahoma" w:hAnsi="Tahoma" w:cs="Tahoma"/>
                        <w:sz w:val="20"/>
                        <w:szCs w:val="20"/>
                      </w:rPr>
                    </w:pPr>
                    <w:r w:rsidRPr="00F93591">
                      <w:rPr>
                        <w:rFonts w:ascii="Tahoma" w:hAnsi="Tahoma" w:cs="Tahoma"/>
                        <w:sz w:val="20"/>
                        <w:szCs w:val="20"/>
                      </w:rPr>
                      <w:t xml:space="preserve"> </w:t>
                    </w:r>
                    <w:r>
                      <w:rPr>
                        <w:rFonts w:ascii="Tahoma" w:hAnsi="Tahoma" w:cs="Tahoma"/>
                        <w:sz w:val="20"/>
                        <w:szCs w:val="20"/>
                      </w:rPr>
                      <w:t>Graph 1</w:t>
                    </w:r>
                  </w:p>
                  <w:p w:rsidR="00EF706B" w:rsidRPr="001B2B87" w:rsidRDefault="00EF706B" w:rsidP="001B2B87"/>
                </w:txbxContent>
              </v:textbox>
            </v:shape>
          </w:pict>
        </w:r>
        <w:r w:rsidRPr="009C3026">
          <w:rPr>
            <w:rFonts w:ascii="Tahoma" w:hAnsi="Tahoma" w:cs="Tahoma"/>
            <w:noProof/>
            <w:sz w:val="20"/>
          </w:rPr>
          <w:pict>
            <v:shape id="_x0000_s1049" type="#_x0000_t202" style="position:absolute;margin-left:225pt;margin-top:146.05pt;width:54pt;height:36pt;z-index:24" o:allowincell="f">
              <v:stroke dashstyle="1 1"/>
              <v:textbox style="mso-next-textbox:#_x0000_s1049">
                <w:txbxContent>
                  <w:p w:rsidR="00EF706B" w:rsidRDefault="00EF706B">
                    <w:pPr>
                      <w:rPr>
                        <w:rFonts w:ascii="Tahoma" w:hAnsi="Tahoma" w:cs="Tahoma"/>
                        <w:sz w:val="18"/>
                      </w:rPr>
                    </w:pPr>
                    <w:r>
                      <w:rPr>
                        <w:rFonts w:ascii="Tahoma" w:hAnsi="Tahoma" w:cs="Tahoma"/>
                        <w:sz w:val="18"/>
                      </w:rPr>
                      <w:t>Results</w:t>
                    </w:r>
                  </w:p>
                  <w:p w:rsidR="00EF706B" w:rsidRDefault="00EF706B">
                    <w:pPr>
                      <w:rPr>
                        <w:sz w:val="18"/>
                      </w:rPr>
                    </w:pPr>
                    <w:r>
                      <w:rPr>
                        <w:rFonts w:ascii="Tahoma" w:hAnsi="Tahoma" w:cs="Tahoma"/>
                        <w:sz w:val="18"/>
                      </w:rPr>
                      <w:t>Photo 2</w:t>
                    </w:r>
                  </w:p>
                </w:txbxContent>
              </v:textbox>
            </v:shape>
          </w:pict>
        </w:r>
        <w:r w:rsidRPr="009C3026">
          <w:rPr>
            <w:rFonts w:ascii="Tahoma" w:hAnsi="Tahoma" w:cs="Tahoma"/>
            <w:noProof/>
            <w:sz w:val="20"/>
          </w:rPr>
          <w:pict>
            <v:shape id="_x0000_s1050" type="#_x0000_t202" style="position:absolute;margin-left:117pt;margin-top:92.05pt;width:54pt;height:36pt;z-index:25" o:allowincell="f">
              <v:stroke dashstyle="1 1"/>
              <v:textbox style="mso-next-textbox:#_x0000_s1050">
                <w:txbxContent>
                  <w:p w:rsidR="00EF706B" w:rsidRDefault="00EF706B">
                    <w:pPr>
                      <w:rPr>
                        <w:rFonts w:ascii="Tahoma" w:hAnsi="Tahoma" w:cs="Tahoma"/>
                        <w:sz w:val="18"/>
                      </w:rPr>
                    </w:pPr>
                    <w:r>
                      <w:rPr>
                        <w:rFonts w:ascii="Tahoma" w:hAnsi="Tahoma" w:cs="Tahoma"/>
                        <w:sz w:val="18"/>
                      </w:rPr>
                      <w:t>Results</w:t>
                    </w:r>
                  </w:p>
                  <w:p w:rsidR="00EF706B" w:rsidRDefault="00EF706B">
                    <w:pPr>
                      <w:rPr>
                        <w:rFonts w:ascii="Tahoma" w:hAnsi="Tahoma" w:cs="Tahoma"/>
                        <w:sz w:val="18"/>
                      </w:rPr>
                    </w:pPr>
                    <w:r>
                      <w:rPr>
                        <w:rFonts w:ascii="Tahoma" w:hAnsi="Tahoma" w:cs="Tahoma"/>
                        <w:sz w:val="18"/>
                      </w:rPr>
                      <w:t>Photo 1</w:t>
                    </w:r>
                  </w:p>
                </w:txbxContent>
              </v:textbox>
            </v:shape>
          </w:pict>
        </w:r>
        <w:r w:rsidRPr="009C3026">
          <w:rPr>
            <w:rFonts w:ascii="Tahoma" w:hAnsi="Tahoma" w:cs="Tahoma"/>
            <w:noProof/>
            <w:sz w:val="20"/>
          </w:rPr>
          <w:pict>
            <v:shape id="_x0000_s1045" type="#_x0000_t202" style="position:absolute;margin-left:126pt;margin-top:137.05pt;width:54pt;height:81pt;z-index:20" o:allowincell="f">
              <v:textbox style="mso-next-textbox:#_x0000_s1045">
                <w:txbxContent>
                  <w:p w:rsidR="00EF706B" w:rsidRDefault="00EF706B">
                    <w:pPr>
                      <w:pStyle w:val="Heading7"/>
                      <w:rPr>
                        <w:rFonts w:ascii="Tahoma" w:hAnsi="Tahoma" w:cs="Tahoma"/>
                      </w:rPr>
                    </w:pPr>
                    <w:r>
                      <w:rPr>
                        <w:rFonts w:ascii="Tahoma" w:hAnsi="Tahoma" w:cs="Tahoma"/>
                      </w:rPr>
                      <w:t>Abstract</w:t>
                    </w:r>
                  </w:p>
                </w:txbxContent>
              </v:textbox>
            </v:shape>
          </w:pict>
        </w:r>
      </w:ins>
      <w:r w:rsidR="00525606">
        <w:rPr>
          <w:rFonts w:ascii="Tahoma" w:hAnsi="Tahoma" w:cs="Tahoma"/>
        </w:rPr>
        <w:tab/>
      </w:r>
    </w:p>
    <w:p w:rsidR="00525606" w:rsidRDefault="00C03298">
      <w:pPr>
        <w:pStyle w:val="Title"/>
        <w:rPr>
          <w:b/>
          <w:sz w:val="52"/>
        </w:rPr>
      </w:pPr>
      <w:r>
        <w:rPr>
          <w:noProof/>
          <w:sz w:val="20"/>
        </w:rPr>
        <w:pict>
          <v:shape id="_x0000_s1093" type="#_x0000_t202" style="position:absolute;left:0;text-align:left;margin-left:126pt;margin-top:25.15pt;width:54pt;height:45pt;z-index:29" o:allowincell="f">
            <v:stroke dashstyle="1 1"/>
            <v:textbox style="mso-next-textbox:#_x0000_s1093">
              <w:txbxContent>
                <w:p w:rsidR="00C03298" w:rsidRPr="00F93591" w:rsidRDefault="00C03298" w:rsidP="00C03298">
                  <w:pPr>
                    <w:rPr>
                      <w:rFonts w:ascii="Tahoma" w:hAnsi="Tahoma" w:cs="Tahoma"/>
                      <w:sz w:val="20"/>
                      <w:szCs w:val="20"/>
                    </w:rPr>
                  </w:pPr>
                  <w:r>
                    <w:rPr>
                      <w:rFonts w:ascii="Tahoma" w:hAnsi="Tahoma" w:cs="Tahoma"/>
                      <w:sz w:val="20"/>
                      <w:szCs w:val="20"/>
                    </w:rPr>
                    <w:t>Purpose</w:t>
                  </w:r>
                  <w:r w:rsidRPr="00C03298">
                    <w:rPr>
                      <w:rFonts w:ascii="Tahoma" w:hAnsi="Tahoma" w:cs="Tahoma"/>
                      <w:sz w:val="20"/>
                      <w:szCs w:val="20"/>
                    </w:rPr>
                    <w:t xml:space="preserve"> </w:t>
                  </w:r>
                  <w:proofErr w:type="spellStart"/>
                  <w:r>
                    <w:rPr>
                      <w:rFonts w:ascii="Tahoma" w:hAnsi="Tahoma" w:cs="Tahoma"/>
                      <w:sz w:val="20"/>
                      <w:szCs w:val="20"/>
                    </w:rPr>
                    <w:t>Purpose</w:t>
                  </w:r>
                  <w:proofErr w:type="spellEnd"/>
                </w:p>
                <w:p w:rsidR="00C03298" w:rsidRPr="00F93591" w:rsidRDefault="00C03298" w:rsidP="00C03298">
                  <w:pPr>
                    <w:rPr>
                      <w:rFonts w:ascii="Tahoma" w:hAnsi="Tahoma" w:cs="Tahoma"/>
                      <w:sz w:val="20"/>
                      <w:szCs w:val="20"/>
                    </w:rPr>
                  </w:pPr>
                  <w:r>
                    <w:rPr>
                      <w:rFonts w:ascii="Tahoma" w:hAnsi="Tahoma" w:cs="Tahoma"/>
                      <w:sz w:val="20"/>
                      <w:szCs w:val="20"/>
                    </w:rPr>
                    <w:t>Purpose</w:t>
                  </w:r>
                </w:p>
                <w:p w:rsidR="004D29B5" w:rsidRPr="00F93591" w:rsidRDefault="004D29B5" w:rsidP="004D29B5">
                  <w:pPr>
                    <w:rPr>
                      <w:rFonts w:ascii="Tahoma" w:hAnsi="Tahoma" w:cs="Tahoma"/>
                      <w:sz w:val="20"/>
                      <w:szCs w:val="20"/>
                    </w:rPr>
                  </w:pPr>
                </w:p>
              </w:txbxContent>
            </v:textbox>
          </v:shape>
        </w:pict>
      </w:r>
    </w:p>
    <w:p w:rsidR="00525606" w:rsidRDefault="00D1221B">
      <w:pPr>
        <w:pStyle w:val="Title"/>
        <w:rPr>
          <w:b/>
          <w:sz w:val="52"/>
        </w:rPr>
      </w:pPr>
      <w:r w:rsidRPr="009C3026">
        <w:rPr>
          <w:noProof/>
          <w:sz w:val="20"/>
        </w:rPr>
        <w:pict>
          <v:shape id="_x0000_s1042" type="#_x0000_t202" style="position:absolute;left:0;text-align:left;margin-left:315pt;margin-top:6pt;width:54pt;height:45pt;z-index:17" o:allowincell="f">
            <v:stroke dashstyle="1 1"/>
            <v:textbox style="mso-next-textbox:#_x0000_s1042">
              <w:txbxContent>
                <w:p w:rsidR="00EF706B" w:rsidRPr="00F93591" w:rsidRDefault="00EF706B" w:rsidP="001B2B87">
                  <w:pPr>
                    <w:rPr>
                      <w:rFonts w:ascii="Tahoma" w:hAnsi="Tahoma" w:cs="Tahoma"/>
                      <w:sz w:val="20"/>
                      <w:szCs w:val="20"/>
                    </w:rPr>
                  </w:pPr>
                  <w:r w:rsidRPr="00F93591">
                    <w:rPr>
                      <w:rFonts w:ascii="Tahoma" w:hAnsi="Tahoma" w:cs="Tahoma"/>
                      <w:sz w:val="20"/>
                      <w:szCs w:val="20"/>
                    </w:rPr>
                    <w:t>Results</w:t>
                  </w:r>
                </w:p>
                <w:p w:rsidR="00EF706B" w:rsidRPr="00F93591" w:rsidRDefault="00EF706B" w:rsidP="001B2B87">
                  <w:pPr>
                    <w:rPr>
                      <w:rFonts w:ascii="Tahoma" w:hAnsi="Tahoma" w:cs="Tahoma"/>
                      <w:sz w:val="20"/>
                      <w:szCs w:val="20"/>
                    </w:rPr>
                  </w:pPr>
                  <w:r w:rsidRPr="00F93591">
                    <w:rPr>
                      <w:rFonts w:ascii="Tahoma" w:hAnsi="Tahoma" w:cs="Tahoma"/>
                      <w:sz w:val="20"/>
                      <w:szCs w:val="20"/>
                    </w:rPr>
                    <w:t xml:space="preserve"> </w:t>
                  </w:r>
                  <w:r>
                    <w:rPr>
                      <w:rFonts w:ascii="Tahoma" w:hAnsi="Tahoma" w:cs="Tahoma"/>
                      <w:sz w:val="20"/>
                      <w:szCs w:val="20"/>
                    </w:rPr>
                    <w:t>Graph</w:t>
                  </w:r>
                  <w:r w:rsidR="00651576">
                    <w:rPr>
                      <w:rFonts w:ascii="Tahoma" w:hAnsi="Tahoma" w:cs="Tahoma"/>
                      <w:sz w:val="20"/>
                      <w:szCs w:val="20"/>
                    </w:rPr>
                    <w:t xml:space="preserve"> 1</w:t>
                  </w:r>
                </w:p>
                <w:p w:rsidR="00EF706B" w:rsidRPr="001B2B87" w:rsidRDefault="00EF706B" w:rsidP="001B2B87"/>
              </w:txbxContent>
            </v:textbox>
          </v:shape>
        </w:pict>
      </w:r>
      <w:r w:rsidRPr="009C3026">
        <w:rPr>
          <w:noProof/>
          <w:sz w:val="20"/>
        </w:rPr>
        <w:pict>
          <v:shape id="_x0000_s1039" type="#_x0000_t202" style="position:absolute;left:0;text-align:left;margin-left:45pt;margin-top:6pt;width:54pt;height:45pt;z-index:14" o:allowincell="f">
            <v:stroke dashstyle="1 1"/>
            <v:textbox style="mso-next-textbox:#_x0000_s1039">
              <w:txbxContent>
                <w:p w:rsidR="00EF706B" w:rsidRPr="00F93591" w:rsidRDefault="00EF706B">
                  <w:pPr>
                    <w:rPr>
                      <w:rFonts w:ascii="Tahoma" w:hAnsi="Tahoma" w:cs="Tahoma"/>
                      <w:sz w:val="20"/>
                      <w:szCs w:val="20"/>
                    </w:rPr>
                  </w:pPr>
                  <w:r w:rsidRPr="00F93591">
                    <w:rPr>
                      <w:rFonts w:ascii="Tahoma" w:hAnsi="Tahoma" w:cs="Tahoma"/>
                      <w:sz w:val="20"/>
                      <w:szCs w:val="20"/>
                    </w:rPr>
                    <w:t>Results</w:t>
                  </w:r>
                </w:p>
                <w:p w:rsidR="00EF706B" w:rsidRPr="00F93591" w:rsidRDefault="00EF706B">
                  <w:pPr>
                    <w:rPr>
                      <w:rFonts w:ascii="Tahoma" w:hAnsi="Tahoma" w:cs="Tahoma"/>
                      <w:sz w:val="20"/>
                      <w:szCs w:val="20"/>
                    </w:rPr>
                  </w:pPr>
                  <w:r w:rsidRPr="00F93591">
                    <w:rPr>
                      <w:rFonts w:ascii="Tahoma" w:hAnsi="Tahoma" w:cs="Tahoma"/>
                      <w:sz w:val="20"/>
                      <w:szCs w:val="20"/>
                    </w:rPr>
                    <w:t xml:space="preserve"> Table A</w:t>
                  </w:r>
                </w:p>
              </w:txbxContent>
            </v:textbox>
          </v:shape>
        </w:pict>
      </w:r>
      <w:r>
        <w:rPr>
          <w:b/>
          <w:noProof/>
          <w:sz w:val="52"/>
        </w:rPr>
        <w:pict>
          <v:shape id="_x0000_s1094" type="#_x0000_t202" style="position:absolute;left:0;text-align:left;margin-left:226.5pt;margin-top:26.8pt;width:54pt;height:45pt;z-index:30" o:allowincell="f">
            <v:stroke dashstyle="1 1"/>
            <v:textbox style="mso-next-textbox:#_x0000_s1094">
              <w:txbxContent>
                <w:p w:rsidR="00C03298" w:rsidRPr="00C03298" w:rsidRDefault="00C03298" w:rsidP="00C03298">
                  <w:pPr>
                    <w:rPr>
                      <w:rFonts w:ascii="Tahoma" w:hAnsi="Tahoma" w:cs="Tahoma"/>
                      <w:sz w:val="16"/>
                      <w:szCs w:val="16"/>
                    </w:rPr>
                  </w:pPr>
                  <w:r w:rsidRPr="00C03298">
                    <w:rPr>
                      <w:rFonts w:ascii="Tahoma" w:hAnsi="Tahoma" w:cs="Tahoma"/>
                      <w:sz w:val="16"/>
                      <w:szCs w:val="16"/>
                    </w:rPr>
                    <w:t xml:space="preserve">Hypothesis </w:t>
                  </w:r>
                  <w:proofErr w:type="spellStart"/>
                  <w:r w:rsidRPr="00C03298">
                    <w:rPr>
                      <w:rFonts w:ascii="Tahoma" w:hAnsi="Tahoma" w:cs="Tahoma"/>
                      <w:sz w:val="16"/>
                      <w:szCs w:val="16"/>
                    </w:rPr>
                    <w:t>Hypothesis</w:t>
                  </w:r>
                  <w:proofErr w:type="spellEnd"/>
                </w:p>
                <w:p w:rsidR="00C03298" w:rsidRPr="00C03298" w:rsidRDefault="00C03298" w:rsidP="00C03298">
                  <w:pPr>
                    <w:rPr>
                      <w:rFonts w:ascii="Tahoma" w:hAnsi="Tahoma" w:cs="Tahoma"/>
                      <w:sz w:val="16"/>
                      <w:szCs w:val="16"/>
                    </w:rPr>
                  </w:pPr>
                  <w:r w:rsidRPr="00C03298">
                    <w:rPr>
                      <w:rFonts w:ascii="Tahoma" w:hAnsi="Tahoma" w:cs="Tahoma"/>
                      <w:sz w:val="16"/>
                      <w:szCs w:val="16"/>
                    </w:rPr>
                    <w:t>Hypothesis</w:t>
                  </w:r>
                </w:p>
                <w:p w:rsidR="00C03298" w:rsidRPr="00C03298" w:rsidRDefault="00C03298" w:rsidP="00C03298">
                  <w:pPr>
                    <w:rPr>
                      <w:rFonts w:ascii="Tahoma" w:hAnsi="Tahoma" w:cs="Tahoma"/>
                      <w:sz w:val="16"/>
                      <w:szCs w:val="16"/>
                    </w:rPr>
                  </w:pPr>
                  <w:r w:rsidRPr="00C03298">
                    <w:rPr>
                      <w:rFonts w:ascii="Tahoma" w:hAnsi="Tahoma" w:cs="Tahoma"/>
                      <w:sz w:val="16"/>
                      <w:szCs w:val="16"/>
                    </w:rPr>
                    <w:t>Hypothesis</w:t>
                  </w:r>
                </w:p>
                <w:p w:rsidR="00C03298" w:rsidRPr="00C03298" w:rsidRDefault="00C03298" w:rsidP="00C03298">
                  <w:pPr>
                    <w:rPr>
                      <w:rFonts w:ascii="Tahoma" w:hAnsi="Tahoma" w:cs="Tahoma"/>
                      <w:sz w:val="16"/>
                      <w:szCs w:val="16"/>
                    </w:rPr>
                  </w:pPr>
                </w:p>
              </w:txbxContent>
            </v:textbox>
          </v:shape>
        </w:pict>
      </w:r>
    </w:p>
    <w:p w:rsidR="00525606" w:rsidRDefault="009C3026">
      <w:pPr>
        <w:pStyle w:val="Title"/>
        <w:rPr>
          <w:b/>
          <w:sz w:val="52"/>
        </w:rPr>
      </w:pPr>
      <w:ins w:id="2" w:author="Comparison" w:date="2007-07-30T09:05:00Z">
        <w:r w:rsidRPr="009C3026">
          <w:rPr>
            <w:noProof/>
            <w:sz w:val="20"/>
          </w:rPr>
          <w:pict>
            <v:shape id="_x0000_s1052" type="#_x0000_t202" style="position:absolute;left:0;text-align:left;margin-left:-81pt;margin-top:14.15pt;width:99pt;height:180pt;z-index:27" stroked="f">
              <v:textbox style="mso-next-textbox:#_x0000_s1052">
                <w:txbxContent>
                  <w:p w:rsidR="00EF706B" w:rsidRDefault="00EF706B">
                    <w:pPr>
                      <w:pStyle w:val="BodyText2"/>
                      <w:rPr>
                        <w:rFonts w:ascii="Tahoma" w:hAnsi="Tahoma" w:cs="Tahoma"/>
                      </w:rPr>
                    </w:pPr>
                    <w:r>
                      <w:rPr>
                        <w:rFonts w:ascii="Tahoma" w:hAnsi="Tahoma" w:cs="Tahoma"/>
                      </w:rPr>
                      <w:t>Please Note: Pictures are a highly recommended way to clarify the procedure you followed, the equipment you used, and/</w:t>
                    </w:r>
                    <w:proofErr w:type="gramStart"/>
                    <w:r>
                      <w:rPr>
                        <w:rFonts w:ascii="Tahoma" w:hAnsi="Tahoma" w:cs="Tahoma"/>
                      </w:rPr>
                      <w:t>or  the</w:t>
                    </w:r>
                    <w:proofErr w:type="gramEnd"/>
                    <w:r>
                      <w:rPr>
                        <w:rFonts w:ascii="Tahoma" w:hAnsi="Tahoma" w:cs="Tahoma"/>
                      </w:rPr>
                      <w:t xml:space="preserve"> results of your experiment. Your photos should in no way identify you, your human subjects or the school that you attend.</w:t>
                    </w:r>
                  </w:p>
                </w:txbxContent>
              </v:textbox>
            </v:shape>
          </w:pict>
        </w:r>
      </w:ins>
    </w:p>
    <w:p w:rsidR="00525606" w:rsidRDefault="00651576">
      <w:pPr>
        <w:pStyle w:val="Title"/>
        <w:rPr>
          <w:b/>
          <w:sz w:val="52"/>
        </w:rPr>
      </w:pPr>
      <w:r>
        <w:rPr>
          <w:b/>
          <w:noProof/>
          <w:sz w:val="52"/>
        </w:rPr>
        <w:pict>
          <v:shape id="_x0000_s1095" type="#_x0000_t202" style="position:absolute;left:0;text-align:left;margin-left:126pt;margin-top:9pt;width:54pt;height:45pt;z-index:31" o:allowincell="f">
            <v:stroke dashstyle="1 1"/>
            <v:textbox style="mso-next-textbox:#_x0000_s1095">
              <w:txbxContent>
                <w:p w:rsidR="00651576" w:rsidRPr="00651576" w:rsidRDefault="00651576" w:rsidP="00651576">
                  <w:pPr>
                    <w:rPr>
                      <w:rFonts w:ascii="Tahoma" w:hAnsi="Tahoma" w:cs="Tahoma"/>
                      <w:sz w:val="16"/>
                      <w:szCs w:val="16"/>
                    </w:rPr>
                  </w:pPr>
                  <w:r w:rsidRPr="00651576">
                    <w:rPr>
                      <w:rFonts w:ascii="Tahoma" w:hAnsi="Tahoma" w:cs="Tahoma"/>
                      <w:sz w:val="16"/>
                      <w:szCs w:val="16"/>
                    </w:rPr>
                    <w:t xml:space="preserve">Procedure </w:t>
                  </w:r>
                  <w:proofErr w:type="spellStart"/>
                  <w:r w:rsidRPr="00651576">
                    <w:rPr>
                      <w:rFonts w:ascii="Tahoma" w:hAnsi="Tahoma" w:cs="Tahoma"/>
                      <w:sz w:val="16"/>
                      <w:szCs w:val="16"/>
                    </w:rPr>
                    <w:t>Procedure</w:t>
                  </w:r>
                  <w:proofErr w:type="spellEnd"/>
                </w:p>
                <w:p w:rsidR="00651576" w:rsidRPr="00651576" w:rsidRDefault="00651576" w:rsidP="00651576">
                  <w:pPr>
                    <w:rPr>
                      <w:rFonts w:ascii="Tahoma" w:hAnsi="Tahoma" w:cs="Tahoma"/>
                      <w:sz w:val="16"/>
                      <w:szCs w:val="16"/>
                    </w:rPr>
                  </w:pPr>
                  <w:r w:rsidRPr="00651576">
                    <w:rPr>
                      <w:rFonts w:ascii="Tahoma" w:hAnsi="Tahoma" w:cs="Tahoma"/>
                      <w:sz w:val="16"/>
                      <w:szCs w:val="16"/>
                    </w:rPr>
                    <w:t>Procedure</w:t>
                  </w:r>
                </w:p>
                <w:p w:rsidR="00651576" w:rsidRPr="00651576" w:rsidRDefault="00651576" w:rsidP="00651576">
                  <w:pPr>
                    <w:rPr>
                      <w:rFonts w:ascii="Tahoma" w:hAnsi="Tahoma" w:cs="Tahoma"/>
                      <w:sz w:val="16"/>
                      <w:szCs w:val="16"/>
                    </w:rPr>
                  </w:pPr>
                  <w:r w:rsidRPr="00651576">
                    <w:rPr>
                      <w:rFonts w:ascii="Tahoma" w:hAnsi="Tahoma" w:cs="Tahoma"/>
                      <w:sz w:val="16"/>
                      <w:szCs w:val="16"/>
                    </w:rPr>
                    <w:t>Procedure</w:t>
                  </w:r>
                </w:p>
                <w:p w:rsidR="00651576" w:rsidRPr="00651576" w:rsidRDefault="00651576" w:rsidP="00651576">
                  <w:pPr>
                    <w:rPr>
                      <w:rFonts w:ascii="Tahoma" w:hAnsi="Tahoma" w:cs="Tahoma"/>
                      <w:sz w:val="16"/>
                      <w:szCs w:val="16"/>
                    </w:rPr>
                  </w:pPr>
                </w:p>
              </w:txbxContent>
            </v:textbox>
          </v:shape>
        </w:pict>
      </w:r>
    </w:p>
    <w:p w:rsidR="00525606" w:rsidRDefault="00D1221B">
      <w:pPr>
        <w:pStyle w:val="Title"/>
        <w:rPr>
          <w:b/>
          <w:sz w:val="52"/>
        </w:rPr>
      </w:pPr>
      <w:r>
        <w:rPr>
          <w:b/>
          <w:noProof/>
          <w:sz w:val="52"/>
        </w:rPr>
        <w:pict>
          <v:shape id="_x0000_s1097" type="#_x0000_t202" style="position:absolute;left:0;text-align:left;margin-left:226.5pt;margin-top:22.65pt;width:54pt;height:45pt;z-index:33" o:allowincell="f">
            <v:stroke dashstyle="1 1"/>
            <v:textbox style="mso-next-textbox:#_x0000_s1097">
              <w:txbxContent>
                <w:p w:rsidR="005E0C98" w:rsidRPr="005E0C98" w:rsidRDefault="005E0C98" w:rsidP="005E0C98">
                  <w:pPr>
                    <w:rPr>
                      <w:rFonts w:ascii="Tahoma" w:hAnsi="Tahoma" w:cs="Tahoma"/>
                      <w:sz w:val="16"/>
                      <w:szCs w:val="16"/>
                    </w:rPr>
                  </w:pPr>
                  <w:r w:rsidRPr="005E0C98">
                    <w:rPr>
                      <w:rFonts w:ascii="Tahoma" w:hAnsi="Tahoma" w:cs="Tahoma"/>
                      <w:sz w:val="16"/>
                      <w:szCs w:val="16"/>
                    </w:rPr>
                    <w:t>Conclusion</w:t>
                  </w:r>
                </w:p>
                <w:p w:rsidR="005E0C98" w:rsidRPr="005E0C98" w:rsidRDefault="005E0C98" w:rsidP="005E0C98">
                  <w:pPr>
                    <w:rPr>
                      <w:rFonts w:ascii="Tahoma" w:hAnsi="Tahoma" w:cs="Tahoma"/>
                      <w:sz w:val="16"/>
                      <w:szCs w:val="16"/>
                    </w:rPr>
                  </w:pPr>
                  <w:r w:rsidRPr="005E0C98">
                    <w:rPr>
                      <w:rFonts w:ascii="Tahoma" w:hAnsi="Tahoma" w:cs="Tahoma"/>
                      <w:sz w:val="16"/>
                      <w:szCs w:val="16"/>
                    </w:rPr>
                    <w:t>Conclusion</w:t>
                  </w:r>
                </w:p>
                <w:p w:rsidR="005E0C98" w:rsidRPr="005E0C98" w:rsidRDefault="005E0C98" w:rsidP="005E0C98">
                  <w:pPr>
                    <w:rPr>
                      <w:rFonts w:ascii="Tahoma" w:hAnsi="Tahoma" w:cs="Tahoma"/>
                      <w:sz w:val="16"/>
                      <w:szCs w:val="16"/>
                    </w:rPr>
                  </w:pPr>
                  <w:r w:rsidRPr="005E0C98">
                    <w:rPr>
                      <w:rFonts w:ascii="Tahoma" w:hAnsi="Tahoma" w:cs="Tahoma"/>
                      <w:sz w:val="16"/>
                      <w:szCs w:val="16"/>
                    </w:rPr>
                    <w:t>Conclusion</w:t>
                  </w:r>
                </w:p>
                <w:p w:rsidR="005E0C98" w:rsidRPr="005E0C98" w:rsidRDefault="005E0C98" w:rsidP="005E0C98">
                  <w:pPr>
                    <w:rPr>
                      <w:rFonts w:ascii="Tahoma" w:hAnsi="Tahoma" w:cs="Tahoma"/>
                      <w:sz w:val="16"/>
                      <w:szCs w:val="16"/>
                    </w:rPr>
                  </w:pPr>
                  <w:r w:rsidRPr="005E0C98">
                    <w:rPr>
                      <w:rFonts w:ascii="Tahoma" w:hAnsi="Tahoma" w:cs="Tahoma"/>
                      <w:sz w:val="16"/>
                      <w:szCs w:val="16"/>
                    </w:rPr>
                    <w:t>Conclusion</w:t>
                  </w:r>
                </w:p>
                <w:p w:rsidR="005E0C98" w:rsidRPr="001B2B87" w:rsidRDefault="005E0C98" w:rsidP="005E0C98"/>
              </w:txbxContent>
            </v:textbox>
          </v:shape>
        </w:pict>
      </w:r>
      <w:r w:rsidR="00651576">
        <w:rPr>
          <w:b/>
          <w:noProof/>
          <w:sz w:val="52"/>
        </w:rPr>
        <w:pict>
          <v:shape id="_x0000_s1096" type="#_x0000_t202" style="position:absolute;left:0;text-align:left;margin-left:315pt;margin-top:1.85pt;width:54pt;height:45pt;z-index:32" o:allowincell="f">
            <v:stroke dashstyle="1 1"/>
            <v:textbox style="mso-next-textbox:#_x0000_s1096">
              <w:txbxContent>
                <w:p w:rsidR="00651576" w:rsidRPr="00F93591" w:rsidRDefault="00651576" w:rsidP="00651576">
                  <w:pPr>
                    <w:rPr>
                      <w:rFonts w:ascii="Tahoma" w:hAnsi="Tahoma" w:cs="Tahoma"/>
                      <w:sz w:val="20"/>
                      <w:szCs w:val="20"/>
                    </w:rPr>
                  </w:pPr>
                  <w:r w:rsidRPr="00F93591">
                    <w:rPr>
                      <w:rFonts w:ascii="Tahoma" w:hAnsi="Tahoma" w:cs="Tahoma"/>
                      <w:sz w:val="20"/>
                      <w:szCs w:val="20"/>
                    </w:rPr>
                    <w:t>Results</w:t>
                  </w:r>
                </w:p>
                <w:p w:rsidR="00651576" w:rsidRPr="00F93591" w:rsidRDefault="00651576" w:rsidP="00651576">
                  <w:pPr>
                    <w:rPr>
                      <w:rFonts w:ascii="Tahoma" w:hAnsi="Tahoma" w:cs="Tahoma"/>
                      <w:sz w:val="20"/>
                      <w:szCs w:val="20"/>
                    </w:rPr>
                  </w:pPr>
                  <w:r w:rsidRPr="00F93591">
                    <w:rPr>
                      <w:rFonts w:ascii="Tahoma" w:hAnsi="Tahoma" w:cs="Tahoma"/>
                      <w:sz w:val="20"/>
                      <w:szCs w:val="20"/>
                    </w:rPr>
                    <w:t xml:space="preserve"> </w:t>
                  </w:r>
                  <w:r>
                    <w:rPr>
                      <w:rFonts w:ascii="Tahoma" w:hAnsi="Tahoma" w:cs="Tahoma"/>
                      <w:sz w:val="20"/>
                      <w:szCs w:val="20"/>
                    </w:rPr>
                    <w:t>Graph 2</w:t>
                  </w:r>
                </w:p>
                <w:p w:rsidR="00651576" w:rsidRPr="001B2B87" w:rsidRDefault="00651576" w:rsidP="00651576"/>
              </w:txbxContent>
            </v:textbox>
          </v:shape>
        </w:pict>
      </w:r>
    </w:p>
    <w:p w:rsidR="00525606" w:rsidRDefault="00525606">
      <w:pPr>
        <w:pStyle w:val="Title"/>
        <w:rPr>
          <w:b/>
          <w:sz w:val="52"/>
        </w:rPr>
      </w:pPr>
    </w:p>
    <w:p w:rsidR="00525606" w:rsidRDefault="00525606">
      <w:pPr>
        <w:pStyle w:val="Title"/>
        <w:rPr>
          <w:b/>
          <w:sz w:val="52"/>
        </w:rPr>
      </w:pPr>
    </w:p>
    <w:p w:rsidR="00525606" w:rsidRDefault="009C3026">
      <w:pPr>
        <w:pStyle w:val="Title"/>
        <w:rPr>
          <w:b/>
          <w:sz w:val="52"/>
        </w:rPr>
      </w:pPr>
      <w:ins w:id="3" w:author="Comparison" w:date="2007-07-30T09:05:00Z">
        <w:r w:rsidRPr="009C3026">
          <w:rPr>
            <w:noProof/>
            <w:sz w:val="20"/>
          </w:rPr>
          <w:pict>
            <v:shape id="_x0000_s1051" type="#_x0000_t202" style="position:absolute;left:0;text-align:left;margin-left:261pt;margin-top:1.9pt;width:54pt;height:53.35pt;z-index:26" o:allowincell="f">
              <v:stroke dashstyle="longDashDotDot"/>
              <v:textbox style="mso-next-textbox:#_x0000_s1051">
                <w:txbxContent>
                  <w:p w:rsidR="00EF706B" w:rsidRDefault="00EF706B">
                    <w:pPr>
                      <w:rPr>
                        <w:rFonts w:ascii="Tahoma" w:hAnsi="Tahoma" w:cs="Tahoma"/>
                        <w:sz w:val="18"/>
                      </w:rPr>
                    </w:pPr>
                    <w:r>
                      <w:rPr>
                        <w:rFonts w:ascii="Tahoma" w:hAnsi="Tahoma" w:cs="Tahoma"/>
                        <w:sz w:val="16"/>
                        <w:szCs w:val="16"/>
                      </w:rPr>
                      <w:t>Physical Apparatus</w:t>
                    </w:r>
                    <w:r>
                      <w:rPr>
                        <w:rFonts w:ascii="Tahoma" w:hAnsi="Tahoma" w:cs="Tahoma"/>
                        <w:sz w:val="18"/>
                      </w:rPr>
                      <w:t xml:space="preserve"> (optional)</w:t>
                    </w:r>
                  </w:p>
                </w:txbxContent>
              </v:textbox>
            </v:shape>
          </w:pict>
        </w:r>
      </w:ins>
    </w:p>
    <w:p w:rsidR="001B146B" w:rsidRDefault="001B146B" w:rsidP="00CE5541">
      <w:pPr>
        <w:rPr>
          <w:rFonts w:asciiTheme="minorHAnsi" w:hAnsiTheme="minorHAnsi" w:cstheme="minorHAnsi"/>
          <w:sz w:val="20"/>
          <w:szCs w:val="20"/>
        </w:rPr>
      </w:pPr>
    </w:p>
    <w:p w:rsidR="00264BB1" w:rsidRDefault="00264BB1" w:rsidP="00CE5541">
      <w:pPr>
        <w:rPr>
          <w:rFonts w:asciiTheme="minorHAnsi" w:hAnsiTheme="minorHAnsi" w:cstheme="minorHAnsi"/>
          <w:sz w:val="20"/>
          <w:szCs w:val="20"/>
        </w:rPr>
      </w:pPr>
    </w:p>
    <w:p w:rsidR="00264BB1" w:rsidRDefault="00264BB1" w:rsidP="00CE5541">
      <w:pPr>
        <w:rPr>
          <w:rFonts w:asciiTheme="minorHAnsi" w:hAnsiTheme="minorHAnsi" w:cstheme="minorHAnsi"/>
          <w:sz w:val="20"/>
          <w:szCs w:val="20"/>
        </w:rPr>
      </w:pPr>
    </w:p>
    <w:p w:rsidR="00264BB1" w:rsidRDefault="00264BB1" w:rsidP="00CE5541">
      <w:pPr>
        <w:rPr>
          <w:rFonts w:asciiTheme="minorHAnsi" w:hAnsiTheme="minorHAnsi" w:cstheme="minorHAnsi"/>
          <w:sz w:val="20"/>
          <w:szCs w:val="20"/>
        </w:rPr>
      </w:pPr>
    </w:p>
    <w:p w:rsidR="00264BB1" w:rsidRDefault="00264BB1" w:rsidP="00CE5541">
      <w:pPr>
        <w:rPr>
          <w:rFonts w:asciiTheme="minorHAnsi" w:hAnsiTheme="minorHAnsi" w:cstheme="minorHAnsi"/>
          <w:sz w:val="20"/>
          <w:szCs w:val="20"/>
        </w:rPr>
      </w:pPr>
    </w:p>
    <w:p w:rsidR="00CE5541" w:rsidRPr="00F810D0" w:rsidRDefault="00CE5541" w:rsidP="00CE5541">
      <w:pPr>
        <w:rPr>
          <w:rFonts w:asciiTheme="minorHAnsi" w:hAnsiTheme="minorHAnsi" w:cstheme="minorHAnsi"/>
          <w:sz w:val="20"/>
          <w:szCs w:val="20"/>
        </w:rPr>
      </w:pPr>
      <w:r w:rsidRPr="00F810D0">
        <w:rPr>
          <w:rFonts w:asciiTheme="minorHAnsi" w:hAnsiTheme="minorHAnsi" w:cstheme="minorHAnsi"/>
          <w:sz w:val="20"/>
          <w:szCs w:val="20"/>
        </w:rPr>
        <w:t>You can get your display board at K-mart/</w:t>
      </w:r>
      <w:proofErr w:type="spellStart"/>
      <w:r w:rsidRPr="00F810D0">
        <w:rPr>
          <w:rFonts w:asciiTheme="minorHAnsi" w:hAnsiTheme="minorHAnsi" w:cstheme="minorHAnsi"/>
          <w:sz w:val="20"/>
          <w:szCs w:val="20"/>
        </w:rPr>
        <w:t>Wal</w:t>
      </w:r>
      <w:proofErr w:type="spellEnd"/>
      <w:r w:rsidRPr="00F810D0">
        <w:rPr>
          <w:rFonts w:asciiTheme="minorHAnsi" w:hAnsiTheme="minorHAnsi" w:cstheme="minorHAnsi"/>
          <w:sz w:val="20"/>
          <w:szCs w:val="20"/>
        </w:rPr>
        <w:t>-mart, A.C. Moore, Staples, or Office Max</w:t>
      </w:r>
      <w:r w:rsidR="007819F1" w:rsidRPr="00F810D0">
        <w:rPr>
          <w:rFonts w:asciiTheme="minorHAnsi" w:hAnsiTheme="minorHAnsi" w:cstheme="minorHAnsi"/>
          <w:sz w:val="20"/>
          <w:szCs w:val="20"/>
        </w:rPr>
        <w:t xml:space="preserve">. </w:t>
      </w:r>
      <w:r w:rsidRPr="00F810D0">
        <w:rPr>
          <w:rFonts w:asciiTheme="minorHAnsi" w:hAnsiTheme="minorHAnsi" w:cstheme="minorHAnsi"/>
          <w:sz w:val="20"/>
          <w:szCs w:val="20"/>
        </w:rPr>
        <w:t>Be careful choosing white…it is very plain and hard to dress.  The cost should be about $5.  You will also need a notebook to put your project report and data collection.</w:t>
      </w:r>
    </w:p>
    <w:p w:rsidR="00525606" w:rsidRPr="00F810D0" w:rsidRDefault="00525606" w:rsidP="00F810D0">
      <w:pPr>
        <w:pStyle w:val="Title"/>
        <w:jc w:val="left"/>
        <w:rPr>
          <w:rFonts w:asciiTheme="minorHAnsi" w:hAnsiTheme="minorHAnsi" w:cstheme="minorHAnsi"/>
          <w:b/>
          <w:sz w:val="48"/>
          <w:szCs w:val="48"/>
        </w:rPr>
      </w:pPr>
      <w:r w:rsidRPr="00F810D0">
        <w:rPr>
          <w:rFonts w:asciiTheme="minorHAnsi" w:hAnsiTheme="minorHAnsi" w:cstheme="minorHAnsi"/>
          <w:b/>
          <w:sz w:val="48"/>
          <w:szCs w:val="48"/>
        </w:rPr>
        <w:t>Research Notebook</w:t>
      </w:r>
    </w:p>
    <w:p w:rsidR="00525606" w:rsidRPr="009475FD" w:rsidRDefault="00525606">
      <w:pPr>
        <w:rPr>
          <w:rFonts w:asciiTheme="minorHAnsi" w:hAnsiTheme="minorHAnsi" w:cstheme="minorHAnsi"/>
          <w:b/>
        </w:rPr>
      </w:pPr>
    </w:p>
    <w:p w:rsidR="00525606" w:rsidRPr="009475FD" w:rsidRDefault="00525606">
      <w:pPr>
        <w:rPr>
          <w:rFonts w:asciiTheme="minorHAnsi" w:hAnsiTheme="minorHAnsi" w:cstheme="minorHAnsi"/>
          <w:b/>
        </w:rPr>
      </w:pPr>
      <w:r w:rsidRPr="009475FD">
        <w:rPr>
          <w:rFonts w:asciiTheme="minorHAnsi" w:hAnsiTheme="minorHAnsi" w:cstheme="minorHAnsi"/>
          <w:b/>
        </w:rPr>
        <w:t>The following items should be present in your research notebook:</w:t>
      </w:r>
    </w:p>
    <w:p w:rsidR="00525606" w:rsidRPr="009475FD" w:rsidRDefault="00525606">
      <w:pPr>
        <w:rPr>
          <w:rFonts w:asciiTheme="minorHAnsi" w:hAnsiTheme="minorHAnsi" w:cstheme="minorHAnsi"/>
          <w:b/>
        </w:rPr>
      </w:pPr>
    </w:p>
    <w:p w:rsidR="00525606" w:rsidRPr="009475FD" w:rsidRDefault="00525606">
      <w:pPr>
        <w:numPr>
          <w:ilvl w:val="0"/>
          <w:numId w:val="2"/>
        </w:numPr>
        <w:rPr>
          <w:rFonts w:asciiTheme="minorHAnsi" w:hAnsiTheme="minorHAnsi" w:cstheme="minorHAnsi"/>
          <w:b/>
        </w:rPr>
      </w:pPr>
      <w:r w:rsidRPr="009475FD">
        <w:rPr>
          <w:rFonts w:asciiTheme="minorHAnsi" w:hAnsiTheme="minorHAnsi" w:cstheme="minorHAnsi"/>
        </w:rPr>
        <w:t>Brainstorming ideas</w:t>
      </w:r>
    </w:p>
    <w:p w:rsidR="00525606" w:rsidRPr="009475FD" w:rsidRDefault="00525606">
      <w:pPr>
        <w:rPr>
          <w:rFonts w:asciiTheme="minorHAnsi" w:hAnsiTheme="minorHAnsi" w:cstheme="minorHAnsi"/>
          <w:b/>
        </w:rPr>
      </w:pPr>
    </w:p>
    <w:p w:rsidR="00525606" w:rsidRPr="009475FD" w:rsidRDefault="00525606">
      <w:pPr>
        <w:numPr>
          <w:ilvl w:val="0"/>
          <w:numId w:val="2"/>
        </w:numPr>
        <w:rPr>
          <w:rFonts w:asciiTheme="minorHAnsi" w:hAnsiTheme="minorHAnsi" w:cstheme="minorHAnsi"/>
          <w:b/>
        </w:rPr>
      </w:pPr>
      <w:r w:rsidRPr="009475FD">
        <w:rPr>
          <w:rFonts w:asciiTheme="minorHAnsi" w:hAnsiTheme="minorHAnsi" w:cstheme="minorHAnsi"/>
        </w:rPr>
        <w:t>Web sites and scientific journal articles while searching for topic. Print out the information you use in its entirety. You really can’t do too much research, but you can definitely do too little. Don’t just print out information for the sake of having a voluminous research notebook. You may be asked to explain articles in your research section during your interview. If you don’t know what information they contain, this will count against you.</w:t>
      </w:r>
    </w:p>
    <w:p w:rsidR="00525606" w:rsidRPr="009475FD" w:rsidRDefault="00525606">
      <w:pPr>
        <w:rPr>
          <w:rFonts w:asciiTheme="minorHAnsi" w:hAnsiTheme="minorHAnsi" w:cstheme="minorHAnsi"/>
          <w:b/>
        </w:rPr>
      </w:pPr>
    </w:p>
    <w:p w:rsidR="00525606" w:rsidRPr="009475FD" w:rsidRDefault="00525606">
      <w:pPr>
        <w:numPr>
          <w:ilvl w:val="0"/>
          <w:numId w:val="2"/>
        </w:numPr>
        <w:rPr>
          <w:rFonts w:asciiTheme="minorHAnsi" w:hAnsiTheme="minorHAnsi" w:cstheme="minorHAnsi"/>
          <w:b/>
        </w:rPr>
      </w:pPr>
      <w:r w:rsidRPr="009475FD">
        <w:rPr>
          <w:rFonts w:asciiTheme="minorHAnsi" w:hAnsiTheme="minorHAnsi" w:cstheme="minorHAnsi"/>
        </w:rPr>
        <w:t>The research: procedures, data, and conclusions of these previously done experiments in the web sites and journals</w:t>
      </w:r>
    </w:p>
    <w:p w:rsidR="00525606" w:rsidRPr="009475FD" w:rsidRDefault="00525606">
      <w:pPr>
        <w:rPr>
          <w:rFonts w:asciiTheme="minorHAnsi" w:hAnsiTheme="minorHAnsi" w:cstheme="minorHAnsi"/>
          <w:b/>
        </w:rPr>
      </w:pPr>
    </w:p>
    <w:p w:rsidR="002E4FAC" w:rsidRPr="009475FD" w:rsidRDefault="00525606" w:rsidP="002E4FAC">
      <w:pPr>
        <w:numPr>
          <w:ilvl w:val="0"/>
          <w:numId w:val="2"/>
        </w:numPr>
        <w:rPr>
          <w:rFonts w:asciiTheme="minorHAnsi" w:hAnsiTheme="minorHAnsi" w:cstheme="minorHAnsi"/>
          <w:b/>
        </w:rPr>
      </w:pPr>
      <w:r w:rsidRPr="009475FD">
        <w:rPr>
          <w:rFonts w:asciiTheme="minorHAnsi" w:hAnsiTheme="minorHAnsi" w:cstheme="minorHAnsi"/>
        </w:rPr>
        <w:t xml:space="preserve">Dates and times of all of </w:t>
      </w:r>
      <w:r w:rsidRPr="009475FD">
        <w:rPr>
          <w:rFonts w:asciiTheme="minorHAnsi" w:hAnsiTheme="minorHAnsi" w:cstheme="minorHAnsi"/>
          <w:b/>
        </w:rPr>
        <w:t>your</w:t>
      </w:r>
      <w:r w:rsidRPr="009475FD">
        <w:rPr>
          <w:rFonts w:asciiTheme="minorHAnsi" w:hAnsiTheme="minorHAnsi" w:cstheme="minorHAnsi"/>
        </w:rPr>
        <w:t xml:space="preserve"> experimentation</w:t>
      </w:r>
    </w:p>
    <w:p w:rsidR="002E4FAC" w:rsidRPr="009475FD" w:rsidRDefault="002E4FAC" w:rsidP="002E4FAC">
      <w:pPr>
        <w:rPr>
          <w:rFonts w:asciiTheme="minorHAnsi" w:hAnsiTheme="minorHAnsi" w:cstheme="minorHAnsi"/>
          <w:b/>
        </w:rPr>
      </w:pPr>
    </w:p>
    <w:p w:rsidR="00525606" w:rsidRPr="009475FD" w:rsidRDefault="00525606" w:rsidP="002E4FAC">
      <w:pPr>
        <w:numPr>
          <w:ilvl w:val="0"/>
          <w:numId w:val="2"/>
        </w:numPr>
        <w:rPr>
          <w:rFonts w:asciiTheme="minorHAnsi" w:hAnsiTheme="minorHAnsi" w:cstheme="minorHAnsi"/>
          <w:b/>
        </w:rPr>
      </w:pPr>
      <w:r w:rsidRPr="009475FD">
        <w:rPr>
          <w:rFonts w:asciiTheme="minorHAnsi" w:hAnsiTheme="minorHAnsi" w:cstheme="minorHAnsi"/>
        </w:rPr>
        <w:t>Synopsis and observation of every day’s progress in experiment</w:t>
      </w:r>
      <w:r w:rsidR="007A1434" w:rsidRPr="009475FD">
        <w:rPr>
          <w:rFonts w:asciiTheme="minorHAnsi" w:hAnsiTheme="minorHAnsi" w:cstheme="minorHAnsi"/>
        </w:rPr>
        <w:t xml:space="preserve"> including photographs where appropriate (viz. plant</w:t>
      </w:r>
      <w:r w:rsidR="00154BAC" w:rsidRPr="009475FD">
        <w:rPr>
          <w:rFonts w:asciiTheme="minorHAnsi" w:hAnsiTheme="minorHAnsi" w:cstheme="minorHAnsi"/>
        </w:rPr>
        <w:t>s</w:t>
      </w:r>
      <w:r w:rsidR="007A1434" w:rsidRPr="009475FD">
        <w:rPr>
          <w:rFonts w:asciiTheme="minorHAnsi" w:hAnsiTheme="minorHAnsi" w:cstheme="minorHAnsi"/>
        </w:rPr>
        <w:t>,</w:t>
      </w:r>
      <w:r w:rsidR="00154BAC" w:rsidRPr="009475FD">
        <w:rPr>
          <w:rFonts w:asciiTheme="minorHAnsi" w:hAnsiTheme="minorHAnsi" w:cstheme="minorHAnsi"/>
        </w:rPr>
        <w:t xml:space="preserve"> and</w:t>
      </w:r>
      <w:r w:rsidR="007A1434" w:rsidRPr="009475FD">
        <w:rPr>
          <w:rFonts w:asciiTheme="minorHAnsi" w:hAnsiTheme="minorHAnsi" w:cstheme="minorHAnsi"/>
        </w:rPr>
        <w:t xml:space="preserve"> culturing of organisms)</w:t>
      </w:r>
    </w:p>
    <w:p w:rsidR="00525606" w:rsidRPr="009475FD" w:rsidRDefault="00525606">
      <w:pPr>
        <w:rPr>
          <w:rFonts w:asciiTheme="minorHAnsi" w:hAnsiTheme="minorHAnsi" w:cstheme="minorHAnsi"/>
          <w:b/>
        </w:rPr>
      </w:pPr>
    </w:p>
    <w:p w:rsidR="00525606" w:rsidRPr="009475FD" w:rsidRDefault="00525606">
      <w:pPr>
        <w:numPr>
          <w:ilvl w:val="0"/>
          <w:numId w:val="2"/>
        </w:numPr>
        <w:rPr>
          <w:rFonts w:asciiTheme="minorHAnsi" w:hAnsiTheme="minorHAnsi" w:cstheme="minorHAnsi"/>
          <w:b/>
        </w:rPr>
      </w:pPr>
      <w:r w:rsidRPr="009475FD">
        <w:rPr>
          <w:rFonts w:asciiTheme="minorHAnsi" w:hAnsiTheme="minorHAnsi" w:cstheme="minorHAnsi"/>
        </w:rPr>
        <w:t>Log of amounts, times, and all other variables (as a back-up, in case of loss of data from the computer)</w:t>
      </w:r>
    </w:p>
    <w:p w:rsidR="00525606" w:rsidRPr="009475FD" w:rsidRDefault="00525606">
      <w:pPr>
        <w:rPr>
          <w:rFonts w:asciiTheme="minorHAnsi" w:hAnsiTheme="minorHAnsi" w:cstheme="minorHAnsi"/>
          <w:b/>
        </w:rPr>
      </w:pPr>
    </w:p>
    <w:p w:rsidR="00525606" w:rsidRPr="009475FD" w:rsidRDefault="00525606">
      <w:pPr>
        <w:numPr>
          <w:ilvl w:val="0"/>
          <w:numId w:val="2"/>
        </w:numPr>
        <w:rPr>
          <w:rFonts w:asciiTheme="minorHAnsi" w:hAnsiTheme="minorHAnsi" w:cstheme="minorHAnsi"/>
          <w:b/>
        </w:rPr>
      </w:pPr>
      <w:r w:rsidRPr="009475FD">
        <w:rPr>
          <w:rFonts w:asciiTheme="minorHAnsi" w:hAnsiTheme="minorHAnsi" w:cstheme="minorHAnsi"/>
        </w:rPr>
        <w:t>Any hand written “points to ponder” or possible extensions during experimentation</w:t>
      </w:r>
    </w:p>
    <w:p w:rsidR="00525606" w:rsidRPr="009475FD" w:rsidRDefault="00525606">
      <w:pPr>
        <w:rPr>
          <w:rFonts w:asciiTheme="minorHAnsi" w:hAnsiTheme="minorHAnsi" w:cstheme="minorHAnsi"/>
          <w:b/>
        </w:rPr>
      </w:pPr>
    </w:p>
    <w:p w:rsidR="00525606" w:rsidRPr="009475FD" w:rsidRDefault="00525606">
      <w:pPr>
        <w:numPr>
          <w:ilvl w:val="0"/>
          <w:numId w:val="2"/>
        </w:numPr>
        <w:rPr>
          <w:rFonts w:asciiTheme="minorHAnsi" w:hAnsiTheme="minorHAnsi" w:cstheme="minorHAnsi"/>
          <w:b/>
        </w:rPr>
      </w:pPr>
      <w:r w:rsidRPr="009475FD">
        <w:rPr>
          <w:rFonts w:asciiTheme="minorHAnsi" w:hAnsiTheme="minorHAnsi" w:cstheme="minorHAnsi"/>
        </w:rPr>
        <w:t>Rough draft versions of the research paper/science fair report</w:t>
      </w:r>
    </w:p>
    <w:p w:rsidR="008F2169" w:rsidRPr="00895565" w:rsidRDefault="00154BAC">
      <w:pPr>
        <w:rPr>
          <w:rFonts w:asciiTheme="minorHAnsi" w:hAnsiTheme="minorHAnsi" w:cstheme="minorHAnsi"/>
        </w:rPr>
      </w:pPr>
      <w:r w:rsidRPr="009475FD">
        <w:rPr>
          <w:rFonts w:asciiTheme="minorHAnsi" w:hAnsiTheme="minorHAnsi" w:cstheme="minorHAnsi"/>
        </w:rPr>
        <w:t>Traditionally</w:t>
      </w:r>
      <w:r w:rsidR="008F2169" w:rsidRPr="009475FD">
        <w:rPr>
          <w:rFonts w:asciiTheme="minorHAnsi" w:hAnsiTheme="minorHAnsi" w:cstheme="minorHAnsi"/>
        </w:rPr>
        <w:t>,</w:t>
      </w:r>
      <w:r w:rsidRPr="009475FD">
        <w:rPr>
          <w:rFonts w:asciiTheme="minorHAnsi" w:hAnsiTheme="minorHAnsi" w:cstheme="minorHAnsi"/>
        </w:rPr>
        <w:t xml:space="preserve"> </w:t>
      </w:r>
      <w:r w:rsidR="00B946A9" w:rsidRPr="009475FD">
        <w:rPr>
          <w:rFonts w:asciiTheme="minorHAnsi" w:hAnsiTheme="minorHAnsi" w:cstheme="minorHAnsi"/>
        </w:rPr>
        <w:t>a research notebook was a hand-written, bound notebook that prevented you from being able to tamper with your record of</w:t>
      </w:r>
      <w:r w:rsidR="00225023" w:rsidRPr="009475FD">
        <w:rPr>
          <w:rFonts w:asciiTheme="minorHAnsi" w:hAnsiTheme="minorHAnsi" w:cstheme="minorHAnsi"/>
        </w:rPr>
        <w:t xml:space="preserve"> research by removing, adding, a</w:t>
      </w:r>
      <w:r w:rsidR="00B946A9" w:rsidRPr="009475FD">
        <w:rPr>
          <w:rFonts w:asciiTheme="minorHAnsi" w:hAnsiTheme="minorHAnsi" w:cstheme="minorHAnsi"/>
        </w:rPr>
        <w:t xml:space="preserve">nd/or switching the order of </w:t>
      </w:r>
      <w:r w:rsidR="00035B0E" w:rsidRPr="009475FD">
        <w:rPr>
          <w:rFonts w:asciiTheme="minorHAnsi" w:hAnsiTheme="minorHAnsi" w:cstheme="minorHAnsi"/>
        </w:rPr>
        <w:t xml:space="preserve">items that appear in your notebook. Advances in technology have enabled research notebooks that are digital and electronically authenticate </w:t>
      </w:r>
      <w:r w:rsidR="007A47A3" w:rsidRPr="009475FD">
        <w:rPr>
          <w:rFonts w:asciiTheme="minorHAnsi" w:hAnsiTheme="minorHAnsi" w:cstheme="minorHAnsi"/>
        </w:rPr>
        <w:t xml:space="preserve">entries. Using such software in a high school is currently cost-prohibitive, so we will allow the creation of a digital research notebook that can be </w:t>
      </w:r>
      <w:r w:rsidR="002F08F6" w:rsidRPr="009475FD">
        <w:rPr>
          <w:rFonts w:asciiTheme="minorHAnsi" w:hAnsiTheme="minorHAnsi" w:cstheme="minorHAnsi"/>
        </w:rPr>
        <w:t>stored on any of a variety of storage media, including the internet</w:t>
      </w:r>
      <w:r w:rsidR="00DB2C5B" w:rsidRPr="009475FD">
        <w:rPr>
          <w:rFonts w:asciiTheme="minorHAnsi" w:hAnsiTheme="minorHAnsi" w:cstheme="minorHAnsi"/>
        </w:rPr>
        <w:t>/cloud</w:t>
      </w:r>
      <w:r w:rsidR="002F08F6" w:rsidRPr="009475FD">
        <w:rPr>
          <w:rFonts w:asciiTheme="minorHAnsi" w:hAnsiTheme="minorHAnsi" w:cstheme="minorHAnsi"/>
        </w:rPr>
        <w:t xml:space="preserve">, and </w:t>
      </w:r>
      <w:r w:rsidR="007A47A3" w:rsidRPr="009475FD">
        <w:rPr>
          <w:rFonts w:asciiTheme="minorHAnsi" w:hAnsiTheme="minorHAnsi" w:cstheme="minorHAnsi"/>
        </w:rPr>
        <w:t xml:space="preserve">displayed </w:t>
      </w:r>
      <w:r w:rsidR="00436B64" w:rsidRPr="009475FD">
        <w:rPr>
          <w:rFonts w:asciiTheme="minorHAnsi" w:hAnsiTheme="minorHAnsi" w:cstheme="minorHAnsi"/>
        </w:rPr>
        <w:t>on a suitable electron</w:t>
      </w:r>
      <w:r w:rsidR="007422FB" w:rsidRPr="009475FD">
        <w:rPr>
          <w:rFonts w:asciiTheme="minorHAnsi" w:hAnsiTheme="minorHAnsi" w:cstheme="minorHAnsi"/>
        </w:rPr>
        <w:t>ic device and/or printed out as a hard copy. The time stamps on the files will serve as a way to authenticate your notebook</w:t>
      </w:r>
      <w:r w:rsidR="00E06D55" w:rsidRPr="009475FD">
        <w:rPr>
          <w:rFonts w:asciiTheme="minorHAnsi" w:hAnsiTheme="minorHAnsi" w:cstheme="minorHAnsi"/>
        </w:rPr>
        <w:t>, so even if you elect to display the research notebook in hard copy for the CVSEF or the NMSEF, you must provide access to the original digital files</w:t>
      </w:r>
      <w:r w:rsidR="008F2169" w:rsidRPr="009475FD">
        <w:rPr>
          <w:rFonts w:asciiTheme="minorHAnsi" w:hAnsiTheme="minorHAnsi" w:cstheme="minorHAnsi"/>
        </w:rPr>
        <w:t>.</w:t>
      </w:r>
      <w:r w:rsidR="00225023" w:rsidRPr="009475FD">
        <w:rPr>
          <w:rFonts w:asciiTheme="minorHAnsi" w:hAnsiTheme="minorHAnsi" w:cstheme="minorHAnsi"/>
        </w:rPr>
        <w:t xml:space="preserve"> </w:t>
      </w:r>
      <w:r w:rsidR="00436B64" w:rsidRPr="009475FD">
        <w:rPr>
          <w:rFonts w:asciiTheme="minorHAnsi" w:hAnsiTheme="minorHAnsi" w:cstheme="minorHAnsi"/>
        </w:rPr>
        <w:t>If you decide to share your notebook as a web-based document</w:t>
      </w:r>
      <w:r w:rsidR="00D85667" w:rsidRPr="009475FD">
        <w:rPr>
          <w:rFonts w:asciiTheme="minorHAnsi" w:hAnsiTheme="minorHAnsi" w:cstheme="minorHAnsi"/>
        </w:rPr>
        <w:t xml:space="preserve">, please be sure to only allow viewing of the document, not editing. </w:t>
      </w:r>
      <w:r w:rsidR="00A0053F" w:rsidRPr="009475FD">
        <w:rPr>
          <w:rFonts w:asciiTheme="minorHAnsi" w:hAnsiTheme="minorHAnsi" w:cstheme="minorHAnsi"/>
        </w:rPr>
        <w:t>Also be sure to share it as a single</w:t>
      </w:r>
      <w:r w:rsidR="00AC05B0" w:rsidRPr="009475FD">
        <w:rPr>
          <w:rFonts w:asciiTheme="minorHAnsi" w:hAnsiTheme="minorHAnsi" w:cstheme="minorHAnsi"/>
        </w:rPr>
        <w:t xml:space="preserve"> document with hyperlinks. </w:t>
      </w:r>
      <w:r w:rsidR="005F1C00" w:rsidRPr="009475FD">
        <w:rPr>
          <w:rFonts w:asciiTheme="minorHAnsi" w:hAnsiTheme="minorHAnsi" w:cstheme="minorHAnsi"/>
        </w:rPr>
        <w:t xml:space="preserve">Some examples of web-base file sharing options are </w:t>
      </w:r>
      <w:proofErr w:type="spellStart"/>
      <w:r w:rsidR="005F1C00" w:rsidRPr="009475FD">
        <w:rPr>
          <w:rFonts w:asciiTheme="minorHAnsi" w:hAnsiTheme="minorHAnsi" w:cstheme="minorHAnsi"/>
        </w:rPr>
        <w:t>GoogleDocs</w:t>
      </w:r>
      <w:proofErr w:type="spellEnd"/>
      <w:r w:rsidR="005F1C00" w:rsidRPr="009475FD">
        <w:rPr>
          <w:rFonts w:asciiTheme="minorHAnsi" w:hAnsiTheme="minorHAnsi" w:cstheme="minorHAnsi"/>
        </w:rPr>
        <w:t>, and CV cloud. If you find a tool that you feel will serve you</w:t>
      </w:r>
      <w:r w:rsidR="00AA690B" w:rsidRPr="009475FD">
        <w:rPr>
          <w:rFonts w:asciiTheme="minorHAnsi" w:hAnsiTheme="minorHAnsi" w:cstheme="minorHAnsi"/>
        </w:rPr>
        <w:t>r</w:t>
      </w:r>
      <w:r w:rsidR="005F1C00" w:rsidRPr="009475FD">
        <w:rPr>
          <w:rFonts w:asciiTheme="minorHAnsi" w:hAnsiTheme="minorHAnsi" w:cstheme="minorHAnsi"/>
        </w:rPr>
        <w:t xml:space="preserve"> needs better</w:t>
      </w:r>
      <w:r w:rsidR="00AA690B" w:rsidRPr="009475FD">
        <w:rPr>
          <w:rFonts w:asciiTheme="minorHAnsi" w:hAnsiTheme="minorHAnsi" w:cstheme="minorHAnsi"/>
        </w:rPr>
        <w:t xml:space="preserve">, please get prior approval. </w:t>
      </w:r>
      <w:r w:rsidR="00225023" w:rsidRPr="009475FD">
        <w:rPr>
          <w:rFonts w:asciiTheme="minorHAnsi" w:hAnsiTheme="minorHAnsi" w:cstheme="minorHAnsi"/>
        </w:rPr>
        <w:t xml:space="preserve">As with any product of the intellect, all rules </w:t>
      </w:r>
      <w:r w:rsidR="00A14EA7" w:rsidRPr="009475FD">
        <w:rPr>
          <w:rFonts w:asciiTheme="minorHAnsi" w:hAnsiTheme="minorHAnsi" w:cstheme="minorHAnsi"/>
        </w:rPr>
        <w:t xml:space="preserve">for fair </w:t>
      </w:r>
      <w:proofErr w:type="gramStart"/>
      <w:r w:rsidR="00A14EA7" w:rsidRPr="009475FD">
        <w:rPr>
          <w:rFonts w:asciiTheme="minorHAnsi" w:hAnsiTheme="minorHAnsi" w:cstheme="minorHAnsi"/>
        </w:rPr>
        <w:t>use,</w:t>
      </w:r>
      <w:proofErr w:type="gramEnd"/>
      <w:r w:rsidR="00A14EA7" w:rsidRPr="009475FD">
        <w:rPr>
          <w:rFonts w:asciiTheme="minorHAnsi" w:hAnsiTheme="minorHAnsi" w:cstheme="minorHAnsi"/>
        </w:rPr>
        <w:t xml:space="preserve"> and plagiarism apply.</w:t>
      </w:r>
    </w:p>
    <w:p w:rsidR="002E4FAC" w:rsidRDefault="002E4FAC" w:rsidP="00BB6102">
      <w:pPr>
        <w:rPr>
          <w:rFonts w:ascii="Tahoma" w:hAnsi="Tahoma" w:cs="Tahoma"/>
        </w:rPr>
      </w:pPr>
    </w:p>
    <w:p w:rsidR="00BB6102" w:rsidRPr="009475FD" w:rsidRDefault="00BB6102" w:rsidP="00BB6102">
      <w:pPr>
        <w:rPr>
          <w:rFonts w:asciiTheme="minorHAnsi" w:hAnsiTheme="minorHAnsi" w:cstheme="minorHAnsi"/>
          <w:b/>
          <w:sz w:val="48"/>
          <w:szCs w:val="48"/>
        </w:rPr>
      </w:pPr>
      <w:r w:rsidRPr="009475FD">
        <w:rPr>
          <w:rFonts w:asciiTheme="minorHAnsi" w:hAnsiTheme="minorHAnsi" w:cstheme="minorHAnsi"/>
          <w:b/>
          <w:sz w:val="48"/>
          <w:szCs w:val="48"/>
        </w:rPr>
        <w:t>Project Categories for Science Fair Projects</w:t>
      </w:r>
    </w:p>
    <w:p w:rsidR="00BB6102" w:rsidRPr="009475FD" w:rsidRDefault="00BB6102" w:rsidP="00BB6102">
      <w:pPr>
        <w:rPr>
          <w:rFonts w:asciiTheme="minorHAnsi" w:hAnsiTheme="minorHAnsi" w:cstheme="minorHAnsi"/>
          <w:b/>
          <w:sz w:val="48"/>
          <w:szCs w:val="48"/>
        </w:rPr>
      </w:pPr>
      <w:r w:rsidRPr="009475FD">
        <w:rPr>
          <w:rFonts w:asciiTheme="minorHAnsi" w:hAnsiTheme="minorHAnsi" w:cstheme="minorHAnsi"/>
          <w:b/>
          <w:sz w:val="48"/>
          <w:szCs w:val="48"/>
        </w:rPr>
        <w:t>CVSEF Categories</w:t>
      </w:r>
    </w:p>
    <w:tbl>
      <w:tblPr>
        <w:tblW w:w="2020" w:type="dxa"/>
        <w:tblInd w:w="93" w:type="dxa"/>
        <w:tblLook w:val="04A0"/>
      </w:tblPr>
      <w:tblGrid>
        <w:gridCol w:w="2020"/>
      </w:tblGrid>
      <w:tr w:rsidR="00BB6102" w:rsidRPr="00006416" w:rsidTr="008210B5">
        <w:trPr>
          <w:trHeight w:val="255"/>
        </w:trPr>
        <w:tc>
          <w:tcPr>
            <w:tcW w:w="2020" w:type="dxa"/>
            <w:tcBorders>
              <w:top w:val="nil"/>
              <w:left w:val="nil"/>
              <w:bottom w:val="nil"/>
              <w:right w:val="nil"/>
            </w:tcBorders>
            <w:shd w:val="clear" w:color="auto" w:fill="auto"/>
            <w:vAlign w:val="bottom"/>
            <w:hideMark/>
          </w:tcPr>
          <w:p w:rsidR="00891842" w:rsidRDefault="00891842" w:rsidP="008210B5">
            <w:pPr>
              <w:rPr>
                <w:rFonts w:ascii="Arial" w:hAnsi="Arial" w:cs="Arial"/>
                <w:color w:val="000000"/>
              </w:rPr>
            </w:pPr>
          </w:p>
          <w:p w:rsidR="00BB6102" w:rsidRPr="00C222BB" w:rsidRDefault="00BB6102" w:rsidP="008210B5">
            <w:pPr>
              <w:rPr>
                <w:rFonts w:ascii="Arial" w:hAnsi="Arial" w:cs="Arial"/>
                <w:color w:val="000000"/>
              </w:rPr>
            </w:pPr>
            <w:r w:rsidRPr="00006416">
              <w:rPr>
                <w:rFonts w:ascii="Arial" w:hAnsi="Arial" w:cs="Arial"/>
                <w:color w:val="000000"/>
              </w:rPr>
              <w:t>Biology</w:t>
            </w:r>
          </w:p>
          <w:p w:rsidR="00BB6102" w:rsidRPr="00006416" w:rsidRDefault="00BB6102" w:rsidP="008210B5">
            <w:pPr>
              <w:rPr>
                <w:rFonts w:ascii="Arial" w:hAnsi="Arial" w:cs="Arial"/>
                <w:color w:val="000000"/>
              </w:rPr>
            </w:pPr>
          </w:p>
        </w:tc>
      </w:tr>
      <w:tr w:rsidR="00BB6102" w:rsidRPr="00006416" w:rsidTr="008210B5">
        <w:trPr>
          <w:trHeight w:val="255"/>
        </w:trPr>
        <w:tc>
          <w:tcPr>
            <w:tcW w:w="2020" w:type="dxa"/>
            <w:tcBorders>
              <w:top w:val="nil"/>
              <w:left w:val="nil"/>
              <w:bottom w:val="nil"/>
              <w:right w:val="nil"/>
            </w:tcBorders>
            <w:shd w:val="clear" w:color="auto" w:fill="auto"/>
            <w:vAlign w:val="bottom"/>
            <w:hideMark/>
          </w:tcPr>
          <w:p w:rsidR="00BB6102" w:rsidRPr="00C222BB" w:rsidRDefault="00BB6102" w:rsidP="008210B5">
            <w:pPr>
              <w:rPr>
                <w:rFonts w:ascii="Arial" w:hAnsi="Arial" w:cs="Arial"/>
                <w:color w:val="000000"/>
              </w:rPr>
            </w:pPr>
            <w:r w:rsidRPr="00006416">
              <w:rPr>
                <w:rFonts w:ascii="Arial" w:hAnsi="Arial" w:cs="Arial"/>
                <w:color w:val="000000"/>
              </w:rPr>
              <w:t>Chemistry</w:t>
            </w:r>
          </w:p>
          <w:p w:rsidR="00BB6102" w:rsidRPr="00006416" w:rsidRDefault="00BB6102" w:rsidP="008210B5">
            <w:pPr>
              <w:rPr>
                <w:rFonts w:ascii="Arial" w:hAnsi="Arial" w:cs="Arial"/>
                <w:color w:val="000000"/>
              </w:rPr>
            </w:pPr>
          </w:p>
        </w:tc>
      </w:tr>
      <w:tr w:rsidR="00BB6102" w:rsidRPr="00006416" w:rsidTr="008210B5">
        <w:trPr>
          <w:trHeight w:val="255"/>
        </w:trPr>
        <w:tc>
          <w:tcPr>
            <w:tcW w:w="2020" w:type="dxa"/>
            <w:tcBorders>
              <w:top w:val="nil"/>
              <w:left w:val="nil"/>
              <w:bottom w:val="nil"/>
              <w:right w:val="nil"/>
            </w:tcBorders>
            <w:shd w:val="clear" w:color="auto" w:fill="auto"/>
            <w:vAlign w:val="bottom"/>
            <w:hideMark/>
          </w:tcPr>
          <w:p w:rsidR="00BB6102" w:rsidRPr="00C222BB" w:rsidRDefault="00BB6102" w:rsidP="008210B5">
            <w:pPr>
              <w:rPr>
                <w:rFonts w:ascii="Arial" w:hAnsi="Arial" w:cs="Arial"/>
                <w:color w:val="000000"/>
              </w:rPr>
            </w:pPr>
            <w:r w:rsidRPr="00006416">
              <w:rPr>
                <w:rFonts w:ascii="Arial" w:hAnsi="Arial" w:cs="Arial"/>
                <w:color w:val="000000"/>
              </w:rPr>
              <w:t xml:space="preserve">Earth &amp; </w:t>
            </w:r>
            <w:r w:rsidRPr="00C222BB">
              <w:rPr>
                <w:rFonts w:ascii="Arial" w:hAnsi="Arial" w:cs="Arial"/>
                <w:color w:val="000000"/>
              </w:rPr>
              <w:t>E</w:t>
            </w:r>
            <w:r w:rsidRPr="00006416">
              <w:rPr>
                <w:rFonts w:ascii="Arial" w:hAnsi="Arial" w:cs="Arial"/>
                <w:color w:val="000000"/>
              </w:rPr>
              <w:t>nvironmental</w:t>
            </w:r>
          </w:p>
          <w:p w:rsidR="00BB6102" w:rsidRPr="00006416" w:rsidRDefault="00BB6102" w:rsidP="008210B5">
            <w:pPr>
              <w:rPr>
                <w:rFonts w:ascii="Arial" w:hAnsi="Arial" w:cs="Arial"/>
                <w:color w:val="000000"/>
              </w:rPr>
            </w:pPr>
          </w:p>
        </w:tc>
      </w:tr>
      <w:tr w:rsidR="00BB6102" w:rsidRPr="00006416" w:rsidTr="008210B5">
        <w:trPr>
          <w:trHeight w:val="255"/>
        </w:trPr>
        <w:tc>
          <w:tcPr>
            <w:tcW w:w="2020" w:type="dxa"/>
            <w:tcBorders>
              <w:top w:val="nil"/>
              <w:left w:val="nil"/>
              <w:bottom w:val="nil"/>
              <w:right w:val="nil"/>
            </w:tcBorders>
            <w:shd w:val="clear" w:color="auto" w:fill="auto"/>
            <w:vAlign w:val="bottom"/>
            <w:hideMark/>
          </w:tcPr>
          <w:p w:rsidR="00BB6102" w:rsidRPr="00C222BB" w:rsidRDefault="00BB6102" w:rsidP="008210B5">
            <w:pPr>
              <w:rPr>
                <w:rFonts w:ascii="Arial" w:hAnsi="Arial" w:cs="Arial"/>
                <w:color w:val="000000"/>
              </w:rPr>
            </w:pPr>
            <w:r w:rsidRPr="00006416">
              <w:rPr>
                <w:rFonts w:ascii="Arial" w:hAnsi="Arial" w:cs="Arial"/>
                <w:color w:val="000000"/>
              </w:rPr>
              <w:t>Human Behavior</w:t>
            </w:r>
          </w:p>
          <w:p w:rsidR="00BB6102" w:rsidRPr="00006416" w:rsidRDefault="00BB6102" w:rsidP="008210B5">
            <w:pPr>
              <w:rPr>
                <w:rFonts w:ascii="Arial" w:hAnsi="Arial" w:cs="Arial"/>
                <w:color w:val="000000"/>
              </w:rPr>
            </w:pPr>
          </w:p>
        </w:tc>
      </w:tr>
      <w:tr w:rsidR="00BB6102" w:rsidRPr="00006416" w:rsidTr="008210B5">
        <w:trPr>
          <w:trHeight w:val="255"/>
        </w:trPr>
        <w:tc>
          <w:tcPr>
            <w:tcW w:w="2020" w:type="dxa"/>
            <w:tcBorders>
              <w:top w:val="nil"/>
              <w:left w:val="nil"/>
              <w:bottom w:val="nil"/>
              <w:right w:val="nil"/>
            </w:tcBorders>
            <w:shd w:val="clear" w:color="auto" w:fill="auto"/>
            <w:vAlign w:val="bottom"/>
            <w:hideMark/>
          </w:tcPr>
          <w:p w:rsidR="00BB6102" w:rsidRPr="00006416" w:rsidRDefault="00BB6102" w:rsidP="008210B5">
            <w:pPr>
              <w:rPr>
                <w:rFonts w:ascii="Arial" w:hAnsi="Arial" w:cs="Arial"/>
                <w:color w:val="000000"/>
              </w:rPr>
            </w:pPr>
            <w:r w:rsidRPr="00006416">
              <w:rPr>
                <w:rFonts w:ascii="Arial" w:hAnsi="Arial" w:cs="Arial"/>
                <w:color w:val="000000"/>
              </w:rPr>
              <w:t>Physics, Engineering, &amp; Math</w:t>
            </w:r>
          </w:p>
        </w:tc>
      </w:tr>
    </w:tbl>
    <w:p w:rsidR="00BB6102" w:rsidRDefault="00BB6102" w:rsidP="00BB6102">
      <w:pPr>
        <w:rPr>
          <w:b/>
          <w:sz w:val="28"/>
          <w:szCs w:val="28"/>
        </w:rPr>
      </w:pPr>
    </w:p>
    <w:p w:rsidR="009475FD" w:rsidRDefault="00BB6102" w:rsidP="00BB6102">
      <w:pPr>
        <w:rPr>
          <w:rFonts w:asciiTheme="minorHAnsi" w:hAnsiTheme="minorHAnsi" w:cstheme="minorHAnsi"/>
          <w:b/>
        </w:rPr>
      </w:pPr>
      <w:r w:rsidRPr="009475FD">
        <w:rPr>
          <w:rFonts w:asciiTheme="minorHAnsi" w:hAnsiTheme="minorHAnsi" w:cstheme="minorHAnsi"/>
          <w:b/>
          <w:sz w:val="48"/>
          <w:szCs w:val="48"/>
        </w:rPr>
        <w:t>NMSEF Categories</w:t>
      </w:r>
    </w:p>
    <w:p w:rsidR="009475FD" w:rsidRPr="009475FD" w:rsidRDefault="009475FD" w:rsidP="00BB6102">
      <w:pPr>
        <w:rPr>
          <w:rFonts w:asciiTheme="minorHAnsi" w:hAnsiTheme="minorHAnsi" w:cstheme="minorHAnsi"/>
          <w:b/>
        </w:rPr>
      </w:pPr>
    </w:p>
    <w:p w:rsidR="00BB6102" w:rsidRPr="00A64F7E" w:rsidRDefault="00BB6102" w:rsidP="00BB6102">
      <w:pPr>
        <w:rPr>
          <w:rFonts w:ascii="Century Gothic" w:hAnsi="Century Gothic" w:cs="Century Gothic"/>
          <w:bCs/>
        </w:rPr>
      </w:pPr>
      <w:r w:rsidRPr="00A64F7E">
        <w:rPr>
          <w:rFonts w:ascii="Century Gothic" w:hAnsi="Century Gothic" w:cs="Century Gothic"/>
          <w:bCs/>
        </w:rPr>
        <w:t>Animal Sciences</w:t>
      </w:r>
    </w:p>
    <w:p w:rsidR="00BB6102" w:rsidRPr="00A64F7E" w:rsidRDefault="00BB6102" w:rsidP="00BB6102">
      <w:pPr>
        <w:rPr>
          <w:rFonts w:ascii="Century Gothic" w:hAnsi="Century Gothic" w:cs="Century Gothic"/>
          <w:bCs/>
        </w:rPr>
      </w:pPr>
      <w:r w:rsidRPr="00A64F7E">
        <w:rPr>
          <w:rFonts w:ascii="Century Gothic" w:hAnsi="Century Gothic" w:cs="Century Gothic"/>
          <w:bCs/>
        </w:rPr>
        <w:t>Behavioral and Social Sciences</w:t>
      </w:r>
    </w:p>
    <w:p w:rsidR="00BB6102" w:rsidRPr="00A64F7E" w:rsidRDefault="00BB6102" w:rsidP="00BB6102">
      <w:pPr>
        <w:rPr>
          <w:rFonts w:ascii="Century Gothic" w:hAnsi="Century Gothic" w:cs="Century Gothic"/>
          <w:bCs/>
        </w:rPr>
      </w:pPr>
      <w:r w:rsidRPr="00A64F7E">
        <w:rPr>
          <w:rFonts w:ascii="Century Gothic" w:hAnsi="Century Gothic" w:cs="Century Gothic"/>
          <w:bCs/>
        </w:rPr>
        <w:t>Biochemistry</w:t>
      </w:r>
    </w:p>
    <w:p w:rsidR="00BB6102" w:rsidRPr="00A64F7E" w:rsidRDefault="00BB6102" w:rsidP="00BB6102">
      <w:pPr>
        <w:rPr>
          <w:rFonts w:ascii="Century Gothic" w:hAnsi="Century Gothic" w:cs="Century Gothic"/>
          <w:bCs/>
        </w:rPr>
      </w:pPr>
      <w:r w:rsidRPr="00A64F7E">
        <w:rPr>
          <w:rFonts w:ascii="Century Gothic" w:hAnsi="Century Gothic" w:cs="Century Gothic"/>
          <w:bCs/>
        </w:rPr>
        <w:t>Cellular and Molecular Biology</w:t>
      </w:r>
    </w:p>
    <w:p w:rsidR="00BB6102" w:rsidRPr="00A64F7E" w:rsidRDefault="00BB6102" w:rsidP="00BB6102">
      <w:pPr>
        <w:rPr>
          <w:rFonts w:ascii="Century Gothic" w:hAnsi="Century Gothic" w:cs="Century Gothic"/>
          <w:bCs/>
        </w:rPr>
      </w:pPr>
      <w:r w:rsidRPr="00A64F7E">
        <w:rPr>
          <w:rFonts w:ascii="Century Gothic" w:hAnsi="Century Gothic" w:cs="Century Gothic"/>
          <w:bCs/>
        </w:rPr>
        <w:t>Chemistry</w:t>
      </w:r>
    </w:p>
    <w:p w:rsidR="00BB6102" w:rsidRPr="00A64F7E" w:rsidRDefault="00BB6102" w:rsidP="00BB6102">
      <w:pPr>
        <w:rPr>
          <w:rFonts w:ascii="Century Gothic" w:hAnsi="Century Gothic" w:cs="Century Gothic"/>
          <w:bCs/>
        </w:rPr>
      </w:pPr>
      <w:r w:rsidRPr="00A64F7E">
        <w:rPr>
          <w:rFonts w:ascii="Century Gothic" w:hAnsi="Century Gothic" w:cs="Century Gothic"/>
          <w:bCs/>
        </w:rPr>
        <w:t>Computer Science</w:t>
      </w:r>
    </w:p>
    <w:p w:rsidR="00BB6102" w:rsidRPr="00A64F7E" w:rsidRDefault="00BB6102" w:rsidP="00BB6102">
      <w:pPr>
        <w:rPr>
          <w:rFonts w:ascii="Century Gothic" w:hAnsi="Century Gothic" w:cs="Century Gothic"/>
          <w:bCs/>
        </w:rPr>
      </w:pPr>
      <w:r w:rsidRPr="00A64F7E">
        <w:rPr>
          <w:rFonts w:ascii="Century Gothic" w:hAnsi="Century Gothic" w:cs="Century Gothic"/>
          <w:bCs/>
        </w:rPr>
        <w:t>Earth and Planetary Science</w:t>
      </w:r>
    </w:p>
    <w:p w:rsidR="00BB6102" w:rsidRPr="00A64F7E" w:rsidRDefault="00BB6102" w:rsidP="00BB6102">
      <w:pPr>
        <w:rPr>
          <w:rFonts w:ascii="Century Gothic" w:hAnsi="Century Gothic" w:cs="Century Gothic"/>
          <w:bCs/>
        </w:rPr>
      </w:pPr>
      <w:r w:rsidRPr="00A64F7E">
        <w:rPr>
          <w:rFonts w:ascii="Century Gothic" w:hAnsi="Century Gothic" w:cs="Century Gothic"/>
          <w:bCs/>
        </w:rPr>
        <w:t>Engineering: Electrical and Mechanical</w:t>
      </w:r>
    </w:p>
    <w:p w:rsidR="00BB6102" w:rsidRPr="00A64F7E" w:rsidRDefault="00BB6102" w:rsidP="00BB6102">
      <w:pPr>
        <w:rPr>
          <w:rFonts w:ascii="Century Gothic" w:hAnsi="Century Gothic" w:cs="Century Gothic"/>
          <w:bCs/>
        </w:rPr>
      </w:pPr>
      <w:r w:rsidRPr="00A64F7E">
        <w:rPr>
          <w:rFonts w:ascii="Century Gothic" w:hAnsi="Century Gothic" w:cs="Century Gothic"/>
          <w:bCs/>
        </w:rPr>
        <w:t>Engineering: Materials and Bioengineering</w:t>
      </w:r>
    </w:p>
    <w:p w:rsidR="00BB6102" w:rsidRPr="00A64F7E" w:rsidRDefault="00BB6102" w:rsidP="00BB6102">
      <w:pPr>
        <w:rPr>
          <w:rFonts w:ascii="Century Gothic" w:hAnsi="Century Gothic" w:cs="Century Gothic"/>
          <w:bCs/>
        </w:rPr>
      </w:pPr>
      <w:r w:rsidRPr="00A64F7E">
        <w:rPr>
          <w:rFonts w:ascii="Century Gothic" w:hAnsi="Century Gothic" w:cs="Century Gothic"/>
          <w:bCs/>
        </w:rPr>
        <w:t>Energy and Transportation</w:t>
      </w:r>
    </w:p>
    <w:p w:rsidR="00BB6102" w:rsidRPr="00A64F7E" w:rsidRDefault="00BB6102" w:rsidP="00BB6102">
      <w:pPr>
        <w:rPr>
          <w:rFonts w:ascii="Century Gothic" w:hAnsi="Century Gothic" w:cs="Century Gothic"/>
          <w:bCs/>
        </w:rPr>
      </w:pPr>
      <w:r w:rsidRPr="00A64F7E">
        <w:rPr>
          <w:rFonts w:ascii="Century Gothic" w:hAnsi="Century Gothic" w:cs="Century Gothic"/>
          <w:bCs/>
        </w:rPr>
        <w:t>Environmental Management</w:t>
      </w:r>
    </w:p>
    <w:p w:rsidR="00BB6102" w:rsidRPr="00A64F7E" w:rsidRDefault="00BB6102" w:rsidP="00BB6102">
      <w:pPr>
        <w:rPr>
          <w:rFonts w:ascii="Century Gothic" w:hAnsi="Century Gothic" w:cs="Century Gothic"/>
          <w:bCs/>
        </w:rPr>
      </w:pPr>
      <w:r w:rsidRPr="00A64F7E">
        <w:rPr>
          <w:rFonts w:ascii="Century Gothic" w:hAnsi="Century Gothic" w:cs="Century Gothic"/>
          <w:bCs/>
        </w:rPr>
        <w:t>Environmental Sciences</w:t>
      </w:r>
    </w:p>
    <w:p w:rsidR="00BB6102" w:rsidRPr="00A64F7E" w:rsidRDefault="00BB6102" w:rsidP="00BB6102">
      <w:pPr>
        <w:rPr>
          <w:rFonts w:ascii="Century Gothic" w:hAnsi="Century Gothic" w:cs="Century Gothic"/>
          <w:bCs/>
        </w:rPr>
      </w:pPr>
      <w:r w:rsidRPr="00A64F7E">
        <w:rPr>
          <w:rFonts w:ascii="Century Gothic" w:hAnsi="Century Gothic" w:cs="Century Gothic"/>
          <w:bCs/>
        </w:rPr>
        <w:t>Mathematical Sciences</w:t>
      </w:r>
    </w:p>
    <w:p w:rsidR="00BB6102" w:rsidRPr="00A64F7E" w:rsidRDefault="00BB6102" w:rsidP="00BB6102">
      <w:pPr>
        <w:rPr>
          <w:rFonts w:ascii="Century Gothic" w:hAnsi="Century Gothic" w:cs="Century Gothic"/>
          <w:bCs/>
        </w:rPr>
      </w:pPr>
      <w:r w:rsidRPr="00A64F7E">
        <w:rPr>
          <w:rFonts w:ascii="Century Gothic" w:hAnsi="Century Gothic" w:cs="Century Gothic"/>
          <w:bCs/>
        </w:rPr>
        <w:t>Medicine and Health Science</w:t>
      </w:r>
    </w:p>
    <w:p w:rsidR="00BB6102" w:rsidRPr="00A64F7E" w:rsidRDefault="00BB6102" w:rsidP="00BB6102">
      <w:pPr>
        <w:rPr>
          <w:rFonts w:ascii="Century Gothic" w:hAnsi="Century Gothic" w:cs="Century Gothic"/>
          <w:bCs/>
        </w:rPr>
      </w:pPr>
      <w:r w:rsidRPr="00A64F7E">
        <w:rPr>
          <w:rFonts w:ascii="Century Gothic" w:hAnsi="Century Gothic" w:cs="Century Gothic"/>
          <w:bCs/>
        </w:rPr>
        <w:t>Microbiology</w:t>
      </w:r>
    </w:p>
    <w:p w:rsidR="00BB6102" w:rsidRPr="00A64F7E" w:rsidRDefault="00BB6102" w:rsidP="00BB6102">
      <w:pPr>
        <w:rPr>
          <w:rFonts w:ascii="Century Gothic" w:hAnsi="Century Gothic" w:cs="Century Gothic"/>
          <w:bCs/>
        </w:rPr>
      </w:pPr>
      <w:r w:rsidRPr="00A64F7E">
        <w:rPr>
          <w:rFonts w:ascii="Century Gothic" w:hAnsi="Century Gothic" w:cs="Century Gothic"/>
          <w:bCs/>
        </w:rPr>
        <w:t>Physics and Astronomy</w:t>
      </w:r>
    </w:p>
    <w:p w:rsidR="00BB6102" w:rsidRPr="00A64F7E" w:rsidRDefault="00BB6102" w:rsidP="00BB6102">
      <w:pPr>
        <w:rPr>
          <w:rFonts w:ascii="Century Gothic" w:hAnsi="Century Gothic" w:cs="Century Gothic"/>
          <w:bCs/>
        </w:rPr>
      </w:pPr>
      <w:r w:rsidRPr="00A64F7E">
        <w:rPr>
          <w:rFonts w:ascii="Century Gothic" w:hAnsi="Century Gothic" w:cs="Century Gothic"/>
          <w:bCs/>
        </w:rPr>
        <w:t>Plant Science</w:t>
      </w:r>
    </w:p>
    <w:p w:rsidR="00BB6102" w:rsidRPr="00A52C80" w:rsidRDefault="00BB6102" w:rsidP="00BB6102">
      <w:pPr>
        <w:rPr>
          <w:sz w:val="16"/>
          <w:szCs w:val="16"/>
        </w:rPr>
      </w:pPr>
      <w:r w:rsidRPr="00A52C80">
        <w:rPr>
          <w:rFonts w:ascii="Century Gothic" w:hAnsi="Century Gothic" w:cs="Century Gothic"/>
          <w:b/>
          <w:bCs/>
          <w:sz w:val="16"/>
          <w:szCs w:val="16"/>
        </w:rPr>
        <w:t>Source:</w:t>
      </w:r>
      <w:r w:rsidRPr="00A52C80">
        <w:rPr>
          <w:sz w:val="16"/>
          <w:szCs w:val="16"/>
        </w:rPr>
        <w:t xml:space="preserve"> </w:t>
      </w:r>
      <w:hyperlink r:id="rId10" w:history="1">
        <w:r w:rsidRPr="00A52C80">
          <w:rPr>
            <w:rStyle w:val="Hyperlink"/>
            <w:sz w:val="16"/>
            <w:szCs w:val="16"/>
          </w:rPr>
          <w:t>http://www.northmuseum.org/LinkClick.aspx?fileticket=U%2bmIObQnPOQ%3d&amp;tabid=221</w:t>
        </w:r>
      </w:hyperlink>
    </w:p>
    <w:p w:rsidR="00982481" w:rsidRDefault="00982481" w:rsidP="00BB6102">
      <w:pPr>
        <w:rPr>
          <w:rFonts w:asciiTheme="minorHAnsi" w:hAnsiTheme="minorHAnsi" w:cstheme="minorHAnsi"/>
          <w:b/>
          <w:sz w:val="48"/>
          <w:szCs w:val="48"/>
        </w:rPr>
      </w:pPr>
    </w:p>
    <w:p w:rsidR="00BB6102" w:rsidRPr="009475FD" w:rsidRDefault="00BB6102" w:rsidP="00BB6102">
      <w:pPr>
        <w:rPr>
          <w:rFonts w:asciiTheme="minorHAnsi" w:hAnsiTheme="minorHAnsi" w:cstheme="minorHAnsi"/>
          <w:b/>
          <w:sz w:val="48"/>
          <w:szCs w:val="48"/>
        </w:rPr>
      </w:pPr>
      <w:r w:rsidRPr="009475FD">
        <w:rPr>
          <w:rFonts w:asciiTheme="minorHAnsi" w:hAnsiTheme="minorHAnsi" w:cstheme="minorHAnsi"/>
          <w:b/>
          <w:sz w:val="48"/>
          <w:szCs w:val="48"/>
        </w:rPr>
        <w:t>ISEF Categories</w:t>
      </w:r>
    </w:p>
    <w:p w:rsidR="00BB6102" w:rsidRPr="00C222BB" w:rsidRDefault="00BB6102" w:rsidP="00BB6102">
      <w:pPr>
        <w:rPr>
          <w:b/>
          <w:sz w:val="28"/>
          <w:szCs w:val="28"/>
        </w:rPr>
      </w:pPr>
    </w:p>
    <w:p w:rsidR="00BB6102" w:rsidRPr="00BB6102" w:rsidRDefault="009C3026" w:rsidP="00BB6102">
      <w:pPr>
        <w:spacing w:line="360" w:lineRule="auto"/>
        <w:rPr>
          <w:rStyle w:val="apple-style-span"/>
          <w:rFonts w:ascii="Trebuchet MS" w:hAnsi="Trebuchet MS"/>
        </w:rPr>
      </w:pPr>
      <w:hyperlink r:id="rId11" w:anchor="AS" w:history="1">
        <w:r w:rsidR="00BB6102" w:rsidRPr="00BB6102">
          <w:rPr>
            <w:rStyle w:val="Hyperlink"/>
            <w:rFonts w:ascii="Trebuchet MS" w:hAnsi="Trebuchet MS"/>
            <w:color w:val="auto"/>
            <w:u w:val="none"/>
          </w:rPr>
          <w:t>Animal Sciences (AS)</w:t>
        </w:r>
      </w:hyperlink>
      <w:r w:rsidR="00BB6102" w:rsidRPr="00BB6102">
        <w:rPr>
          <w:rFonts w:ascii="Trebuchet MS" w:hAnsi="Trebuchet MS"/>
        </w:rPr>
        <w:br/>
      </w:r>
      <w:hyperlink r:id="rId12" w:anchor="BE" w:history="1">
        <w:r w:rsidR="00BB6102" w:rsidRPr="00BB6102">
          <w:rPr>
            <w:rStyle w:val="Hyperlink"/>
            <w:rFonts w:ascii="Trebuchet MS" w:hAnsi="Trebuchet MS"/>
            <w:color w:val="auto"/>
            <w:u w:val="none"/>
          </w:rPr>
          <w:t>Behavioral and Social Sciences (BE)</w:t>
        </w:r>
      </w:hyperlink>
      <w:r w:rsidR="00BB6102" w:rsidRPr="00BB6102">
        <w:rPr>
          <w:rFonts w:ascii="Trebuchet MS" w:hAnsi="Trebuchet MS"/>
        </w:rPr>
        <w:br/>
      </w:r>
      <w:hyperlink r:id="rId13" w:anchor="BI" w:history="1">
        <w:r w:rsidR="00BB6102" w:rsidRPr="00BB6102">
          <w:rPr>
            <w:rStyle w:val="Hyperlink"/>
            <w:rFonts w:ascii="Trebuchet MS" w:hAnsi="Trebuchet MS"/>
            <w:color w:val="auto"/>
            <w:u w:val="none"/>
          </w:rPr>
          <w:t>Biochemistry (BI)</w:t>
        </w:r>
      </w:hyperlink>
      <w:r w:rsidR="00BB6102" w:rsidRPr="00BB6102">
        <w:rPr>
          <w:rFonts w:ascii="Trebuchet MS" w:hAnsi="Trebuchet MS"/>
        </w:rPr>
        <w:br/>
      </w:r>
      <w:hyperlink r:id="rId14" w:anchor="CB" w:history="1">
        <w:r w:rsidR="00BB6102" w:rsidRPr="00BB6102">
          <w:rPr>
            <w:rStyle w:val="Hyperlink"/>
            <w:rFonts w:ascii="Trebuchet MS" w:hAnsi="Trebuchet MS"/>
            <w:color w:val="auto"/>
            <w:u w:val="none"/>
          </w:rPr>
          <w:t>Cellular and Molecular Biology (CB)</w:t>
        </w:r>
      </w:hyperlink>
      <w:r w:rsidR="00BB6102" w:rsidRPr="00BB6102">
        <w:rPr>
          <w:rFonts w:ascii="Trebuchet MS" w:hAnsi="Trebuchet MS"/>
        </w:rPr>
        <w:br/>
      </w:r>
      <w:hyperlink r:id="rId15" w:anchor="CH" w:history="1">
        <w:r w:rsidR="00BB6102" w:rsidRPr="00BB6102">
          <w:rPr>
            <w:rStyle w:val="Hyperlink"/>
            <w:rFonts w:ascii="Trebuchet MS" w:hAnsi="Trebuchet MS"/>
            <w:color w:val="auto"/>
            <w:u w:val="none"/>
          </w:rPr>
          <w:t>Chemistry (CH)</w:t>
        </w:r>
      </w:hyperlink>
      <w:r w:rsidR="00BB6102" w:rsidRPr="00BB6102">
        <w:rPr>
          <w:rFonts w:ascii="Trebuchet MS" w:hAnsi="Trebuchet MS"/>
        </w:rPr>
        <w:br/>
      </w:r>
      <w:hyperlink r:id="rId16" w:anchor="CS" w:history="1">
        <w:r w:rsidR="00BB6102" w:rsidRPr="00BB6102">
          <w:rPr>
            <w:rStyle w:val="Hyperlink"/>
            <w:rFonts w:ascii="Trebuchet MS" w:hAnsi="Trebuchet MS"/>
            <w:color w:val="auto"/>
            <w:u w:val="none"/>
          </w:rPr>
          <w:t>Computer Science (CS)</w:t>
        </w:r>
      </w:hyperlink>
      <w:r w:rsidR="00BB6102" w:rsidRPr="00BB6102">
        <w:rPr>
          <w:rFonts w:ascii="Trebuchet MS" w:hAnsi="Trebuchet MS"/>
        </w:rPr>
        <w:br/>
      </w:r>
      <w:hyperlink r:id="rId17" w:anchor="EA" w:history="1">
        <w:r w:rsidR="00BB6102" w:rsidRPr="00BB6102">
          <w:rPr>
            <w:rStyle w:val="Hyperlink"/>
            <w:rFonts w:ascii="Trebuchet MS" w:hAnsi="Trebuchet MS"/>
            <w:color w:val="auto"/>
            <w:u w:val="none"/>
          </w:rPr>
          <w:t>Earth and Planetary Science (EA)</w:t>
        </w:r>
      </w:hyperlink>
      <w:r w:rsidR="00BB6102" w:rsidRPr="00BB6102">
        <w:rPr>
          <w:rFonts w:ascii="Trebuchet MS" w:hAnsi="Trebuchet MS"/>
        </w:rPr>
        <w:br/>
      </w:r>
      <w:hyperlink r:id="rId18" w:anchor="EE" w:history="1">
        <w:r w:rsidR="00BB6102" w:rsidRPr="00BB6102">
          <w:rPr>
            <w:rStyle w:val="Hyperlink"/>
            <w:rFonts w:ascii="Trebuchet MS" w:hAnsi="Trebuchet MS"/>
            <w:color w:val="auto"/>
            <w:u w:val="none"/>
          </w:rPr>
          <w:t>Engineering: Electrical and Mechanical (EE)</w:t>
        </w:r>
      </w:hyperlink>
      <w:r w:rsidR="00BB6102" w:rsidRPr="00BB6102">
        <w:rPr>
          <w:rFonts w:ascii="Trebuchet MS" w:hAnsi="Trebuchet MS"/>
        </w:rPr>
        <w:br/>
      </w:r>
      <w:hyperlink r:id="rId19" w:anchor="EN" w:history="1">
        <w:r w:rsidR="00BB6102" w:rsidRPr="00BB6102">
          <w:rPr>
            <w:rStyle w:val="Hyperlink"/>
            <w:rFonts w:ascii="Trebuchet MS" w:hAnsi="Trebuchet MS"/>
            <w:color w:val="auto"/>
            <w:u w:val="none"/>
          </w:rPr>
          <w:t>Engineering: Materials and Bioengineering (EN)</w:t>
        </w:r>
      </w:hyperlink>
      <w:r w:rsidR="00BB6102" w:rsidRPr="00BB6102">
        <w:rPr>
          <w:rFonts w:ascii="Trebuchet MS" w:hAnsi="Trebuchet MS"/>
        </w:rPr>
        <w:br/>
      </w:r>
      <w:hyperlink r:id="rId20" w:anchor="ET" w:history="1">
        <w:r w:rsidR="00BB6102" w:rsidRPr="00BB6102">
          <w:rPr>
            <w:rStyle w:val="Hyperlink"/>
            <w:rFonts w:ascii="Trebuchet MS" w:hAnsi="Trebuchet MS"/>
            <w:color w:val="auto"/>
            <w:u w:val="none"/>
          </w:rPr>
          <w:t>Energy and Transportation (ET)</w:t>
        </w:r>
      </w:hyperlink>
      <w:r w:rsidR="00BB6102" w:rsidRPr="00BB6102">
        <w:rPr>
          <w:rFonts w:ascii="Trebuchet MS" w:hAnsi="Trebuchet MS"/>
        </w:rPr>
        <w:br/>
      </w:r>
      <w:hyperlink r:id="rId21" w:anchor="EM" w:history="1">
        <w:r w:rsidR="00BB6102" w:rsidRPr="00BB6102">
          <w:rPr>
            <w:rStyle w:val="Hyperlink"/>
            <w:rFonts w:ascii="Trebuchet MS" w:hAnsi="Trebuchet MS"/>
            <w:color w:val="auto"/>
            <w:u w:val="none"/>
          </w:rPr>
          <w:t>Environmental Management (EM)</w:t>
        </w:r>
      </w:hyperlink>
      <w:r w:rsidR="00BB6102" w:rsidRPr="00BB6102">
        <w:rPr>
          <w:rFonts w:ascii="Trebuchet MS" w:hAnsi="Trebuchet MS"/>
        </w:rPr>
        <w:br/>
      </w:r>
      <w:hyperlink r:id="rId22" w:anchor="EV" w:history="1">
        <w:r w:rsidR="00BB6102" w:rsidRPr="00BB6102">
          <w:rPr>
            <w:rStyle w:val="Hyperlink"/>
            <w:rFonts w:ascii="Trebuchet MS" w:hAnsi="Trebuchet MS"/>
            <w:color w:val="auto"/>
            <w:u w:val="none"/>
          </w:rPr>
          <w:t>Environmental Sciences (EV)</w:t>
        </w:r>
      </w:hyperlink>
      <w:r w:rsidR="00BB6102" w:rsidRPr="00BB6102">
        <w:rPr>
          <w:rFonts w:ascii="Trebuchet MS" w:hAnsi="Trebuchet MS"/>
        </w:rPr>
        <w:br/>
      </w:r>
      <w:hyperlink r:id="rId23" w:anchor="MA" w:history="1">
        <w:r w:rsidR="00BB6102" w:rsidRPr="00BB6102">
          <w:rPr>
            <w:rStyle w:val="Hyperlink"/>
            <w:rFonts w:ascii="Trebuchet MS" w:hAnsi="Trebuchet MS"/>
            <w:color w:val="auto"/>
            <w:u w:val="none"/>
          </w:rPr>
          <w:t>Mathematical Sciences (MA)</w:t>
        </w:r>
      </w:hyperlink>
      <w:r w:rsidR="00BB6102" w:rsidRPr="00BB6102">
        <w:rPr>
          <w:rFonts w:ascii="Trebuchet MS" w:hAnsi="Trebuchet MS"/>
        </w:rPr>
        <w:br/>
      </w:r>
      <w:hyperlink r:id="rId24" w:anchor="ME" w:history="1">
        <w:r w:rsidR="00BB6102" w:rsidRPr="00BB6102">
          <w:rPr>
            <w:rStyle w:val="Hyperlink"/>
            <w:rFonts w:ascii="Trebuchet MS" w:hAnsi="Trebuchet MS"/>
            <w:color w:val="auto"/>
            <w:u w:val="none"/>
          </w:rPr>
          <w:t>Medicine and Health Sciences (ME)</w:t>
        </w:r>
      </w:hyperlink>
      <w:r w:rsidR="00BB6102" w:rsidRPr="00BB6102">
        <w:rPr>
          <w:rFonts w:ascii="Trebuchet MS" w:hAnsi="Trebuchet MS"/>
        </w:rPr>
        <w:br/>
      </w:r>
      <w:hyperlink r:id="rId25" w:anchor="MI" w:history="1">
        <w:r w:rsidR="00BB6102" w:rsidRPr="00BB6102">
          <w:rPr>
            <w:rStyle w:val="Hyperlink"/>
            <w:rFonts w:ascii="Trebuchet MS" w:hAnsi="Trebuchet MS"/>
            <w:color w:val="auto"/>
            <w:u w:val="none"/>
          </w:rPr>
          <w:t>Microbiology (MI)</w:t>
        </w:r>
      </w:hyperlink>
      <w:r w:rsidR="00BB6102" w:rsidRPr="00BB6102">
        <w:rPr>
          <w:rFonts w:ascii="Trebuchet MS" w:hAnsi="Trebuchet MS"/>
        </w:rPr>
        <w:br/>
      </w:r>
      <w:hyperlink r:id="rId26" w:anchor="PH" w:history="1">
        <w:r w:rsidR="00BB6102" w:rsidRPr="00BB6102">
          <w:rPr>
            <w:rStyle w:val="Hyperlink"/>
            <w:rFonts w:ascii="Trebuchet MS" w:hAnsi="Trebuchet MS"/>
            <w:color w:val="auto"/>
            <w:u w:val="none"/>
          </w:rPr>
          <w:t>Physics and Astronomy (PH)</w:t>
        </w:r>
      </w:hyperlink>
      <w:r w:rsidR="00BB6102" w:rsidRPr="00BB6102">
        <w:rPr>
          <w:rFonts w:ascii="Trebuchet MS" w:hAnsi="Trebuchet MS"/>
        </w:rPr>
        <w:br/>
      </w:r>
      <w:hyperlink r:id="rId27" w:anchor="PS" w:history="1">
        <w:r w:rsidR="00BB6102" w:rsidRPr="00BB6102">
          <w:rPr>
            <w:rStyle w:val="Hyperlink"/>
            <w:rFonts w:ascii="Trebuchet MS" w:hAnsi="Trebuchet MS"/>
            <w:color w:val="auto"/>
            <w:u w:val="none"/>
          </w:rPr>
          <w:t>Plant Sciences (PS)</w:t>
        </w:r>
      </w:hyperlink>
    </w:p>
    <w:p w:rsidR="00BB6102" w:rsidRPr="00C222BB" w:rsidRDefault="00BB6102" w:rsidP="00BB6102">
      <w:pPr>
        <w:rPr>
          <w:sz w:val="18"/>
          <w:szCs w:val="18"/>
        </w:rPr>
      </w:pPr>
      <w:r w:rsidRPr="00C222BB">
        <w:rPr>
          <w:rStyle w:val="apple-style-span"/>
          <w:rFonts w:ascii="Trebuchet MS" w:hAnsi="Trebuchet MS"/>
          <w:color w:val="4B461E"/>
          <w:sz w:val="18"/>
          <w:szCs w:val="18"/>
        </w:rPr>
        <w:t xml:space="preserve">Source: </w:t>
      </w:r>
      <w:hyperlink r:id="rId28" w:history="1">
        <w:r w:rsidRPr="00C222BB">
          <w:rPr>
            <w:rStyle w:val="Hyperlink"/>
            <w:sz w:val="18"/>
            <w:szCs w:val="18"/>
          </w:rPr>
          <w:t>http://www.societyforscience.org/Page.aspx?pid=470</w:t>
        </w:r>
      </w:hyperlink>
    </w:p>
    <w:p w:rsidR="00525606" w:rsidRDefault="00525606">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BB6102" w:rsidRDefault="00BB6102">
      <w:pPr>
        <w:rPr>
          <w:rFonts w:ascii="Tahoma" w:hAnsi="Tahoma" w:cs="Tahoma"/>
        </w:rPr>
      </w:pPr>
    </w:p>
    <w:p w:rsidR="00E96C5D" w:rsidRPr="00EB04CF" w:rsidRDefault="00E96C5D" w:rsidP="00E96C5D">
      <w:pPr>
        <w:pStyle w:val="Title"/>
        <w:jc w:val="left"/>
        <w:rPr>
          <w:b/>
          <w:sz w:val="48"/>
        </w:rPr>
      </w:pPr>
      <w:r w:rsidRPr="00EB04CF">
        <w:rPr>
          <w:b/>
          <w:sz w:val="48"/>
        </w:rPr>
        <w:t>Science Fair Report</w:t>
      </w:r>
    </w:p>
    <w:p w:rsidR="00E96C5D" w:rsidRPr="00EB04CF" w:rsidRDefault="00E96C5D" w:rsidP="00E96C5D">
      <w:pPr>
        <w:rPr>
          <w:rFonts w:ascii="Tahoma" w:hAnsi="Tahoma" w:cs="Tahoma"/>
        </w:rPr>
      </w:pPr>
    </w:p>
    <w:p w:rsidR="00E96C5D" w:rsidRPr="00EB04CF" w:rsidRDefault="00E96C5D" w:rsidP="00E96C5D">
      <w:pPr>
        <w:rPr>
          <w:rFonts w:ascii="Tahoma" w:hAnsi="Tahoma" w:cs="Tahoma"/>
        </w:rPr>
      </w:pPr>
    </w:p>
    <w:p w:rsidR="00E96C5D" w:rsidRPr="00EB04CF" w:rsidRDefault="00E96C5D" w:rsidP="00E96C5D">
      <w:pPr>
        <w:rPr>
          <w:rFonts w:ascii="Tahoma" w:hAnsi="Tahoma" w:cs="Tahoma"/>
        </w:rPr>
      </w:pPr>
      <w:r w:rsidRPr="00EB04CF">
        <w:rPr>
          <w:rFonts w:ascii="Tahoma" w:hAnsi="Tahoma" w:cs="Tahoma"/>
        </w:rPr>
        <w:t>Writing a science fair report is like writing a regular lab report on steroids.  You</w:t>
      </w:r>
      <w:bookmarkStart w:id="4" w:name="_GoBack"/>
      <w:bookmarkEnd w:id="4"/>
      <w:r w:rsidRPr="00EB04CF">
        <w:rPr>
          <w:rFonts w:ascii="Tahoma" w:hAnsi="Tahoma" w:cs="Tahoma"/>
        </w:rPr>
        <w:t xml:space="preserve"> will have the same sections: introduction, procedure, data, discussion, conclusion and abstract, but there will be more substance to each.  As you collect and </w:t>
      </w:r>
      <w:r w:rsidR="00BA0E07" w:rsidRPr="00EB04CF">
        <w:rPr>
          <w:rFonts w:ascii="Tahoma" w:hAnsi="Tahoma" w:cs="Tahoma"/>
        </w:rPr>
        <w:t>record</w:t>
      </w:r>
      <w:r w:rsidRPr="00EB04CF">
        <w:rPr>
          <w:rFonts w:ascii="Tahoma" w:hAnsi="Tahoma" w:cs="Tahoma"/>
        </w:rPr>
        <w:t xml:space="preserve"> data, </w:t>
      </w:r>
      <w:r w:rsidR="00667B83" w:rsidRPr="00EB04CF">
        <w:rPr>
          <w:rFonts w:ascii="Tahoma" w:hAnsi="Tahoma" w:cs="Tahoma"/>
        </w:rPr>
        <w:t xml:space="preserve">think about your findings and </w:t>
      </w:r>
      <w:r w:rsidRPr="00EB04CF">
        <w:rPr>
          <w:rFonts w:ascii="Tahoma" w:hAnsi="Tahoma" w:cs="Tahoma"/>
        </w:rPr>
        <w:t>the implications of these findings, and follow this writing guide</w:t>
      </w:r>
      <w:r w:rsidR="00BA0E07" w:rsidRPr="00EB04CF">
        <w:rPr>
          <w:rFonts w:ascii="Tahoma" w:hAnsi="Tahoma" w:cs="Tahoma"/>
        </w:rPr>
        <w:t xml:space="preserve"> to be sure that your report has style, substance, and </w:t>
      </w:r>
      <w:r w:rsidR="0046563D" w:rsidRPr="00EB04CF">
        <w:rPr>
          <w:rFonts w:ascii="Tahoma" w:hAnsi="Tahoma" w:cs="Tahoma"/>
        </w:rPr>
        <w:t>fits the format generally used for scientific papers</w:t>
      </w:r>
      <w:r w:rsidRPr="00EB04CF">
        <w:rPr>
          <w:rFonts w:ascii="Tahoma" w:hAnsi="Tahoma" w:cs="Tahoma"/>
        </w:rPr>
        <w:t xml:space="preserve">. </w:t>
      </w:r>
    </w:p>
    <w:p w:rsidR="0046563D" w:rsidRPr="00EB04CF" w:rsidRDefault="0046563D" w:rsidP="00E96C5D">
      <w:pPr>
        <w:rPr>
          <w:rFonts w:ascii="Tahoma" w:hAnsi="Tahoma" w:cs="Tahoma"/>
        </w:rPr>
      </w:pPr>
    </w:p>
    <w:p w:rsidR="00E96C5D" w:rsidRPr="00EB04CF" w:rsidRDefault="00E96C5D" w:rsidP="00E96C5D">
      <w:pPr>
        <w:rPr>
          <w:rFonts w:ascii="Tahoma" w:hAnsi="Tahoma" w:cs="Tahoma"/>
        </w:rPr>
      </w:pPr>
      <w:r w:rsidRPr="00EB04CF">
        <w:rPr>
          <w:rFonts w:ascii="Tahoma" w:hAnsi="Tahoma" w:cs="Tahoma"/>
        </w:rPr>
        <w:t>On the page: 10-12 pt Times New Roman, Arial, or similar serif or san-serif font</w:t>
      </w:r>
      <w:r w:rsidR="002F26AB" w:rsidRPr="00EB04CF">
        <w:rPr>
          <w:rFonts w:ascii="Tahoma" w:hAnsi="Tahoma" w:cs="Tahoma"/>
        </w:rPr>
        <w:t>,</w:t>
      </w:r>
      <w:r w:rsidRPr="00EB04CF">
        <w:rPr>
          <w:rFonts w:ascii="Tahoma" w:hAnsi="Tahoma" w:cs="Tahoma"/>
        </w:rPr>
        <w:t xml:space="preserve"> double-spaced. 1” Margin on all sides of the paper. Pages numbered </w:t>
      </w:r>
      <w:r w:rsidR="002F26AB" w:rsidRPr="00EB04CF">
        <w:rPr>
          <w:rFonts w:ascii="Tahoma" w:hAnsi="Tahoma" w:cs="Tahoma"/>
        </w:rPr>
        <w:t xml:space="preserve">uniformly </w:t>
      </w:r>
      <w:r w:rsidRPr="00EB04CF">
        <w:rPr>
          <w:rFonts w:ascii="Tahoma" w:hAnsi="Tahoma" w:cs="Tahoma"/>
        </w:rPr>
        <w:t xml:space="preserve">for easy reference. Follow the format below which is </w:t>
      </w:r>
      <w:r w:rsidR="002F26AB" w:rsidRPr="00EB04CF">
        <w:rPr>
          <w:rFonts w:ascii="Tahoma" w:hAnsi="Tahoma" w:cs="Tahoma"/>
        </w:rPr>
        <w:t>nearly identical</w:t>
      </w:r>
      <w:r w:rsidRPr="00EB04CF">
        <w:rPr>
          <w:rFonts w:ascii="Tahoma" w:hAnsi="Tahoma" w:cs="Tahoma"/>
        </w:rPr>
        <w:t xml:space="preserve"> to the CV Science Lab Report Format</w:t>
      </w:r>
      <w:r w:rsidR="00CE21B2" w:rsidRPr="00EB04CF">
        <w:rPr>
          <w:rFonts w:ascii="Tahoma" w:hAnsi="Tahoma" w:cs="Tahoma"/>
        </w:rPr>
        <w:t xml:space="preserve"> that you’ve had experience with </w:t>
      </w:r>
      <w:r w:rsidRPr="00EB04CF">
        <w:rPr>
          <w:rFonts w:ascii="Tahoma" w:hAnsi="Tahoma" w:cs="Tahoma"/>
        </w:rPr>
        <w:t>this semester. Traditionally technical documents are written in passive voice to maintain an air of objectivity. Mainstream research journal articles have started to include works that are written in active voice with first person singular and plural pronouns that still manage to capture the objective tone that is crucial to technical writing. It is best to begin your journey into technical writing with assignments that are written in passive voice. Once you have mastered writing in this style, you will be able to experiment in writing using active voice and still remain objective in your tone, but for your HS science fair project, you should use passive voice.</w:t>
      </w:r>
    </w:p>
    <w:p w:rsidR="00E96C5D" w:rsidRPr="00EB04CF" w:rsidRDefault="00E96C5D" w:rsidP="00E96C5D">
      <w:pPr>
        <w:rPr>
          <w:rFonts w:ascii="Tahoma" w:hAnsi="Tahoma" w:cs="Tahoma"/>
        </w:rPr>
      </w:pPr>
    </w:p>
    <w:p w:rsidR="00E96C5D" w:rsidRPr="00EB04CF" w:rsidRDefault="00E96C5D" w:rsidP="00E96C5D">
      <w:pPr>
        <w:numPr>
          <w:ilvl w:val="0"/>
          <w:numId w:val="6"/>
        </w:numPr>
        <w:rPr>
          <w:rFonts w:ascii="Tahoma" w:hAnsi="Tahoma" w:cs="Tahoma"/>
        </w:rPr>
      </w:pPr>
      <w:r w:rsidRPr="00EB04CF">
        <w:rPr>
          <w:rFonts w:ascii="Tahoma" w:hAnsi="Tahoma" w:cs="Tahoma"/>
          <w:b/>
        </w:rPr>
        <w:t>Abstract:</w:t>
      </w:r>
      <w:r w:rsidRPr="00EB04CF">
        <w:rPr>
          <w:rFonts w:ascii="Tahoma" w:hAnsi="Tahoma" w:cs="Tahoma"/>
        </w:rPr>
        <w:t xml:space="preserve">  Although this is the first report section that appears, it will be the </w:t>
      </w:r>
      <w:r w:rsidRPr="00EB04CF">
        <w:rPr>
          <w:rFonts w:ascii="Tahoma" w:hAnsi="Tahoma" w:cs="Tahoma"/>
          <w:b/>
        </w:rPr>
        <w:t>last section that you write</w:t>
      </w:r>
      <w:r w:rsidRPr="00EB04CF">
        <w:rPr>
          <w:rFonts w:ascii="Tahoma" w:hAnsi="Tahoma" w:cs="Tahoma"/>
        </w:rPr>
        <w:t>. The best way to write an abstract is to reread what you have written in the report already.  It may also be usefu</w:t>
      </w:r>
      <w:r w:rsidR="0071393C" w:rsidRPr="00EB04CF">
        <w:rPr>
          <w:rFonts w:ascii="Tahoma" w:hAnsi="Tahoma" w:cs="Tahoma"/>
        </w:rPr>
        <w:t>l to find published abstracts in</w:t>
      </w:r>
      <w:r w:rsidRPr="00EB04CF">
        <w:rPr>
          <w:rFonts w:ascii="Tahoma" w:hAnsi="Tahoma" w:cs="Tahoma"/>
        </w:rPr>
        <w:t xml:space="preserve"> similar areas of research as a guide. Condense it to 250 words or less.  It should be no more than 1/2 page single-spaced. It should include:</w:t>
      </w:r>
    </w:p>
    <w:p w:rsidR="00E96C5D" w:rsidRPr="00EB04CF" w:rsidRDefault="00E96C5D" w:rsidP="00E96C5D">
      <w:pPr>
        <w:ind w:left="720"/>
        <w:rPr>
          <w:rFonts w:ascii="Tahoma" w:hAnsi="Tahoma" w:cs="Tahoma"/>
        </w:rPr>
      </w:pPr>
    </w:p>
    <w:p w:rsidR="00E96C5D" w:rsidRPr="00EB04CF" w:rsidRDefault="00E96C5D" w:rsidP="00E96C5D">
      <w:pPr>
        <w:ind w:left="1440"/>
        <w:rPr>
          <w:rFonts w:ascii="Tahoma" w:hAnsi="Tahoma" w:cs="Tahoma"/>
        </w:rPr>
      </w:pPr>
      <w:r w:rsidRPr="00EB04CF">
        <w:rPr>
          <w:rFonts w:ascii="Tahoma" w:hAnsi="Tahoma" w:cs="Tahoma"/>
          <w:b/>
          <w:bCs/>
        </w:rPr>
        <w:t>a. Motivation or problem statement:</w:t>
      </w:r>
      <w:r w:rsidRPr="00EB04CF">
        <w:rPr>
          <w:rFonts w:ascii="Tahoma" w:hAnsi="Tahoma" w:cs="Tahoma"/>
        </w:rPr>
        <w:t xml:space="preserve"> What is significant about the problem? What practical/scientific niche is your research filling?</w:t>
      </w:r>
    </w:p>
    <w:p w:rsidR="00E96C5D" w:rsidRPr="00EB04CF" w:rsidRDefault="00E96C5D" w:rsidP="00E96C5D">
      <w:pPr>
        <w:ind w:left="1440"/>
        <w:rPr>
          <w:rFonts w:ascii="Tahoma" w:hAnsi="Tahoma" w:cs="Tahoma"/>
        </w:rPr>
      </w:pPr>
    </w:p>
    <w:p w:rsidR="00E96C5D" w:rsidRPr="00EB04CF" w:rsidRDefault="00E96C5D" w:rsidP="00E96C5D">
      <w:pPr>
        <w:ind w:left="1440"/>
        <w:rPr>
          <w:rFonts w:ascii="Tahoma" w:hAnsi="Tahoma" w:cs="Tahoma"/>
        </w:rPr>
      </w:pPr>
      <w:r w:rsidRPr="00EB04CF">
        <w:rPr>
          <w:rFonts w:ascii="Tahoma" w:hAnsi="Tahoma" w:cs="Tahoma"/>
          <w:b/>
          <w:bCs/>
        </w:rPr>
        <w:t>b. Method/procedure:</w:t>
      </w:r>
      <w:r w:rsidRPr="00EB04CF">
        <w:rPr>
          <w:rFonts w:ascii="Tahoma" w:hAnsi="Tahoma" w:cs="Tahoma"/>
        </w:rPr>
        <w:t xml:space="preserve"> What did you actually do/use to get your results?</w:t>
      </w:r>
    </w:p>
    <w:p w:rsidR="00E96C5D" w:rsidRPr="00EB04CF" w:rsidRDefault="00E96C5D" w:rsidP="00E96C5D">
      <w:pPr>
        <w:rPr>
          <w:rFonts w:ascii="Tahoma" w:hAnsi="Tahoma" w:cs="Tahoma"/>
        </w:rPr>
      </w:pPr>
    </w:p>
    <w:p w:rsidR="00E96C5D" w:rsidRPr="00EB04CF" w:rsidRDefault="00E96C5D" w:rsidP="00E96C5D">
      <w:pPr>
        <w:ind w:left="1440"/>
        <w:rPr>
          <w:rFonts w:ascii="Tahoma" w:hAnsi="Tahoma" w:cs="Tahoma"/>
        </w:rPr>
      </w:pPr>
      <w:r w:rsidRPr="00EB04CF">
        <w:rPr>
          <w:rFonts w:ascii="Tahoma" w:hAnsi="Tahoma" w:cs="Tahoma"/>
          <w:b/>
          <w:bCs/>
        </w:rPr>
        <w:t>c. Results/findings/product:</w:t>
      </w:r>
      <w:r w:rsidRPr="00EB04CF">
        <w:rPr>
          <w:rFonts w:ascii="Tahoma" w:hAnsi="Tahoma" w:cs="Tahoma"/>
        </w:rPr>
        <w:t xml:space="preserve"> As a result of (b.), what did you learn?</w:t>
      </w:r>
    </w:p>
    <w:p w:rsidR="00E96C5D" w:rsidRPr="00EB04CF" w:rsidRDefault="00E96C5D" w:rsidP="00E96C5D">
      <w:pPr>
        <w:ind w:left="1440"/>
        <w:rPr>
          <w:rFonts w:ascii="Tahoma" w:hAnsi="Tahoma" w:cs="Tahoma"/>
          <w:b/>
        </w:rPr>
      </w:pPr>
    </w:p>
    <w:p w:rsidR="00E96C5D" w:rsidRPr="00EB04CF" w:rsidRDefault="00E96C5D" w:rsidP="00E96C5D">
      <w:pPr>
        <w:ind w:left="1440"/>
        <w:rPr>
          <w:rFonts w:ascii="Tahoma" w:hAnsi="Tahoma" w:cs="Tahoma"/>
          <w:b/>
        </w:rPr>
      </w:pPr>
      <w:r w:rsidRPr="00EB04CF">
        <w:rPr>
          <w:rFonts w:ascii="Tahoma" w:hAnsi="Tahoma" w:cs="Tahoma"/>
          <w:b/>
          <w:bCs/>
        </w:rPr>
        <w:t xml:space="preserve">d. Conclusion/implications: </w:t>
      </w:r>
      <w:r w:rsidRPr="00EB04CF">
        <w:rPr>
          <w:rFonts w:ascii="Tahoma" w:hAnsi="Tahoma" w:cs="Tahoma"/>
        </w:rPr>
        <w:t>What are the larger implications of your findings, specifically for the problem identified in (a.)?</w:t>
      </w:r>
    </w:p>
    <w:p w:rsidR="00E96C5D" w:rsidRPr="00EB04CF" w:rsidRDefault="00E96C5D" w:rsidP="00E96C5D">
      <w:pPr>
        <w:ind w:left="720"/>
        <w:rPr>
          <w:rFonts w:ascii="Tahoma" w:hAnsi="Tahoma" w:cs="Tahoma"/>
          <w:b/>
        </w:rPr>
      </w:pPr>
    </w:p>
    <w:p w:rsidR="00E96C5D" w:rsidRPr="00EB04CF" w:rsidRDefault="00E96C5D" w:rsidP="00E96C5D">
      <w:pPr>
        <w:ind w:left="720"/>
        <w:rPr>
          <w:rFonts w:ascii="Tahoma" w:hAnsi="Tahoma" w:cs="Tahoma"/>
        </w:rPr>
      </w:pPr>
      <w:r w:rsidRPr="00EB04CF">
        <w:rPr>
          <w:rFonts w:ascii="Tahoma" w:hAnsi="Tahoma" w:cs="Tahoma"/>
        </w:rPr>
        <w:t>If done well, it makes the reader (</w:t>
      </w:r>
      <w:r w:rsidR="0071393C" w:rsidRPr="00EB04CF">
        <w:rPr>
          <w:rFonts w:ascii="Tahoma" w:hAnsi="Tahoma" w:cs="Tahoma"/>
        </w:rPr>
        <w:t xml:space="preserve">your teacher or an </w:t>
      </w:r>
      <w:r w:rsidRPr="00EB04CF">
        <w:rPr>
          <w:rFonts w:ascii="Tahoma" w:hAnsi="Tahoma" w:cs="Tahoma"/>
        </w:rPr>
        <w:t xml:space="preserve">NMSEF judge) want to learn more about your research. If the </w:t>
      </w:r>
      <w:r w:rsidR="00FE5328" w:rsidRPr="00EB04CF">
        <w:rPr>
          <w:rFonts w:ascii="Tahoma" w:hAnsi="Tahoma" w:cs="Tahoma"/>
        </w:rPr>
        <w:t>reader</w:t>
      </w:r>
      <w:r w:rsidRPr="00EB04CF">
        <w:rPr>
          <w:rFonts w:ascii="Tahoma" w:hAnsi="Tahoma" w:cs="Tahoma"/>
        </w:rPr>
        <w:t xml:space="preserve"> reads a concise, but thoughtful and interesting abstract, </w:t>
      </w:r>
      <w:r w:rsidR="00FE5328" w:rsidRPr="00EB04CF">
        <w:rPr>
          <w:rFonts w:ascii="Tahoma" w:hAnsi="Tahoma" w:cs="Tahoma"/>
        </w:rPr>
        <w:t xml:space="preserve">you are on your way to a good grade on your </w:t>
      </w:r>
      <w:proofErr w:type="spellStart"/>
      <w:r w:rsidR="00FE5328" w:rsidRPr="00EB04CF">
        <w:rPr>
          <w:rFonts w:ascii="Tahoma" w:hAnsi="Tahoma" w:cs="Tahoma"/>
        </w:rPr>
        <w:t>writeup</w:t>
      </w:r>
      <w:proofErr w:type="spellEnd"/>
      <w:r w:rsidR="00FE5328" w:rsidRPr="00EB04CF">
        <w:rPr>
          <w:rFonts w:ascii="Tahoma" w:hAnsi="Tahoma" w:cs="Tahoma"/>
        </w:rPr>
        <w:t xml:space="preserve"> and potentially your project. Also in a competitive setting, a judge </w:t>
      </w:r>
      <w:r w:rsidRPr="00EB04CF">
        <w:rPr>
          <w:rFonts w:ascii="Tahoma" w:hAnsi="Tahoma" w:cs="Tahoma"/>
        </w:rPr>
        <w:t>will be sure to interview you</w:t>
      </w:r>
      <w:r w:rsidR="00C849BD" w:rsidRPr="00EB04CF">
        <w:rPr>
          <w:rFonts w:ascii="Tahoma" w:hAnsi="Tahoma" w:cs="Tahoma"/>
        </w:rPr>
        <w:t xml:space="preserve"> and you increase your chances of doing well at the fair</w:t>
      </w:r>
      <w:r w:rsidRPr="00EB04CF">
        <w:rPr>
          <w:rFonts w:ascii="Tahoma" w:hAnsi="Tahoma" w:cs="Tahoma"/>
        </w:rPr>
        <w:t xml:space="preserve">.  </w:t>
      </w:r>
    </w:p>
    <w:p w:rsidR="00E96C5D" w:rsidRPr="00EB04CF" w:rsidRDefault="00E96C5D" w:rsidP="00E96C5D">
      <w:pPr>
        <w:ind w:left="720"/>
        <w:rPr>
          <w:rFonts w:ascii="Tahoma" w:hAnsi="Tahoma" w:cs="Tahoma"/>
        </w:rPr>
      </w:pPr>
    </w:p>
    <w:p w:rsidR="00E96C5D" w:rsidRPr="00EB04CF" w:rsidRDefault="00E96C5D" w:rsidP="00E96C5D">
      <w:pPr>
        <w:numPr>
          <w:ilvl w:val="0"/>
          <w:numId w:val="6"/>
        </w:numPr>
        <w:rPr>
          <w:rFonts w:ascii="Tahoma" w:hAnsi="Tahoma" w:cs="Tahoma"/>
        </w:rPr>
      </w:pPr>
      <w:r w:rsidRPr="00EB04CF">
        <w:rPr>
          <w:rFonts w:ascii="Tahoma" w:hAnsi="Tahoma" w:cs="Tahoma"/>
          <w:b/>
        </w:rPr>
        <w:t>Introduction:</w:t>
      </w:r>
      <w:r w:rsidRPr="00EB04CF">
        <w:rPr>
          <w:rFonts w:ascii="Tahoma" w:hAnsi="Tahoma" w:cs="Tahoma"/>
        </w:rPr>
        <w:t xml:space="preserve">  This section will contain your source of interest in the project.  It should also explain the purpose of the study.  Provide background information and relevant studies. What knowledge already exists about this subject?  This is known as a literature review. Citations should be plentiful and should direct the reader to understand why this study is </w:t>
      </w:r>
      <w:proofErr w:type="gramStart"/>
      <w:r w:rsidRPr="00EB04CF">
        <w:rPr>
          <w:rFonts w:ascii="Tahoma" w:hAnsi="Tahoma" w:cs="Tahoma"/>
        </w:rPr>
        <w:t>important/necessary</w:t>
      </w:r>
      <w:proofErr w:type="gramEnd"/>
      <w:r w:rsidRPr="00EB04CF">
        <w:rPr>
          <w:rFonts w:ascii="Tahoma" w:hAnsi="Tahoma" w:cs="Tahoma"/>
        </w:rPr>
        <w:t xml:space="preserve">.  By showing that your research is unique to the existing research, it will legitimize your experiment. Finally, what are the specific hypotheses and the experimental design for </w:t>
      </w:r>
      <w:r w:rsidR="001A1B33" w:rsidRPr="00EB04CF">
        <w:rPr>
          <w:rFonts w:ascii="Tahoma" w:hAnsi="Tahoma" w:cs="Tahoma"/>
        </w:rPr>
        <w:t xml:space="preserve">this </w:t>
      </w:r>
      <w:r w:rsidRPr="00EB04CF">
        <w:rPr>
          <w:rFonts w:ascii="Tahoma" w:hAnsi="Tahoma" w:cs="Tahoma"/>
        </w:rPr>
        <w:t xml:space="preserve">investigation?  </w:t>
      </w:r>
    </w:p>
    <w:p w:rsidR="00E96C5D" w:rsidRPr="00EB04CF" w:rsidRDefault="00E96C5D" w:rsidP="00E96C5D">
      <w:pPr>
        <w:rPr>
          <w:rFonts w:ascii="Tahoma" w:hAnsi="Tahoma" w:cs="Tahoma"/>
        </w:rPr>
      </w:pPr>
    </w:p>
    <w:p w:rsidR="00E96C5D" w:rsidRPr="00EB04CF" w:rsidRDefault="00E96C5D" w:rsidP="00E96C5D">
      <w:pPr>
        <w:numPr>
          <w:ilvl w:val="0"/>
          <w:numId w:val="6"/>
        </w:numPr>
        <w:rPr>
          <w:rFonts w:ascii="Tahoma" w:hAnsi="Tahoma" w:cs="Tahoma"/>
        </w:rPr>
      </w:pPr>
      <w:r w:rsidRPr="00EB04CF">
        <w:rPr>
          <w:rFonts w:ascii="Tahoma" w:hAnsi="Tahoma" w:cs="Tahoma"/>
        </w:rPr>
        <w:t xml:space="preserve"> </w:t>
      </w:r>
      <w:r w:rsidRPr="00EB04CF">
        <w:rPr>
          <w:rFonts w:ascii="Tahoma" w:hAnsi="Tahoma" w:cs="Tahoma"/>
          <w:b/>
        </w:rPr>
        <w:t>Procedure</w:t>
      </w:r>
      <w:r w:rsidRPr="00EB04CF">
        <w:rPr>
          <w:rFonts w:ascii="Tahoma" w:hAnsi="Tahoma" w:cs="Tahoma"/>
        </w:rPr>
        <w:t xml:space="preserve">:  In this section, you need to describe in great detail exactly what you did.  Do not omit anything of importance.  Make sure give exact amounts of measurements (reactants, testing materials etc.).  Include all instruments and any special technique you used and general theory of analyses.  </w:t>
      </w:r>
    </w:p>
    <w:p w:rsidR="00E96C5D" w:rsidRPr="00EB04CF" w:rsidRDefault="00E96C5D" w:rsidP="00E96C5D">
      <w:pPr>
        <w:ind w:left="720"/>
        <w:rPr>
          <w:rFonts w:ascii="Tahoma" w:hAnsi="Tahoma" w:cs="Tahoma"/>
        </w:rPr>
      </w:pPr>
    </w:p>
    <w:p w:rsidR="00E96C5D" w:rsidRPr="00EB04CF" w:rsidRDefault="00E96C5D" w:rsidP="00E96C5D">
      <w:pPr>
        <w:numPr>
          <w:ilvl w:val="0"/>
          <w:numId w:val="6"/>
        </w:numPr>
        <w:rPr>
          <w:rFonts w:ascii="Tahoma" w:hAnsi="Tahoma" w:cs="Tahoma"/>
        </w:rPr>
      </w:pPr>
      <w:r w:rsidRPr="00EB04CF">
        <w:rPr>
          <w:rFonts w:ascii="Tahoma" w:hAnsi="Tahoma" w:cs="Tahoma"/>
          <w:b/>
        </w:rPr>
        <w:t>Data:</w:t>
      </w:r>
      <w:r w:rsidRPr="00EB04CF">
        <w:rPr>
          <w:rFonts w:ascii="Tahoma" w:hAnsi="Tahoma" w:cs="Tahoma"/>
        </w:rPr>
        <w:t xml:space="preserve">  Quality projects have outstanding data sections.  For this section, you will need pictures, graphs, charts, and tables</w:t>
      </w:r>
      <w:r w:rsidR="00232704" w:rsidRPr="00EB04CF">
        <w:rPr>
          <w:rFonts w:ascii="Tahoma" w:hAnsi="Tahoma" w:cs="Tahoma"/>
        </w:rPr>
        <w:t>—anything to help make your point</w:t>
      </w:r>
      <w:r w:rsidRPr="00EB04CF">
        <w:rPr>
          <w:rFonts w:ascii="Tahoma" w:hAnsi="Tahoma" w:cs="Tahoma"/>
        </w:rPr>
        <w:t>.  If you don’t have pictures of what you did, you probably won’t get many points for this section.</w:t>
      </w:r>
      <w:r w:rsidR="00232704" w:rsidRPr="00EB04CF">
        <w:rPr>
          <w:rFonts w:ascii="Tahoma" w:hAnsi="Tahoma" w:cs="Tahoma"/>
        </w:rPr>
        <w:t xml:space="preserve"> B</w:t>
      </w:r>
      <w:r w:rsidR="005324DC" w:rsidRPr="00EB04CF">
        <w:rPr>
          <w:rFonts w:ascii="Tahoma" w:hAnsi="Tahoma" w:cs="Tahoma"/>
        </w:rPr>
        <w:t>ecause of a strong desire of fair officials to keep the fair objective, b</w:t>
      </w:r>
      <w:r w:rsidR="00232704" w:rsidRPr="00EB04CF">
        <w:rPr>
          <w:rFonts w:ascii="Tahoma" w:hAnsi="Tahoma" w:cs="Tahoma"/>
        </w:rPr>
        <w:t>e s</w:t>
      </w:r>
      <w:r w:rsidR="005324DC" w:rsidRPr="00EB04CF">
        <w:rPr>
          <w:rFonts w:ascii="Tahoma" w:hAnsi="Tahoma" w:cs="Tahoma"/>
        </w:rPr>
        <w:t>ure that there are no people vis</w:t>
      </w:r>
      <w:r w:rsidR="00232704" w:rsidRPr="00EB04CF">
        <w:rPr>
          <w:rFonts w:ascii="Tahoma" w:hAnsi="Tahoma" w:cs="Tahoma"/>
        </w:rPr>
        <w:t>ible in your picture</w:t>
      </w:r>
      <w:r w:rsidR="005324DC" w:rsidRPr="00EB04CF">
        <w:rPr>
          <w:rFonts w:ascii="Tahoma" w:hAnsi="Tahoma" w:cs="Tahoma"/>
        </w:rPr>
        <w:t xml:space="preserve"> or you will not be able to use them.</w:t>
      </w:r>
      <w:r w:rsidRPr="00EB04CF">
        <w:rPr>
          <w:rFonts w:ascii="Tahoma" w:hAnsi="Tahoma" w:cs="Tahoma"/>
        </w:rPr>
        <w:t xml:space="preserve"> Use </w:t>
      </w:r>
      <w:r w:rsidRPr="00EB04CF">
        <w:rPr>
          <w:rFonts w:ascii="Tahoma" w:hAnsi="Tahoma" w:cs="Tahoma"/>
          <w:b/>
        </w:rPr>
        <w:t>appropriate</w:t>
      </w:r>
      <w:r w:rsidRPr="00EB04CF">
        <w:rPr>
          <w:rFonts w:ascii="Tahoma" w:hAnsi="Tahoma" w:cs="Tahoma"/>
        </w:rPr>
        <w:t xml:space="preserve"> graphs, tables, observations, charts</w:t>
      </w:r>
      <w:r w:rsidR="00EE4DAE" w:rsidRPr="00EB04CF">
        <w:rPr>
          <w:rFonts w:ascii="Tahoma" w:hAnsi="Tahoma" w:cs="Tahoma"/>
        </w:rPr>
        <w:t>, and diagrams</w:t>
      </w:r>
      <w:r w:rsidRPr="00EB04CF">
        <w:rPr>
          <w:rFonts w:ascii="Tahoma" w:hAnsi="Tahoma" w:cs="Tahoma"/>
        </w:rPr>
        <w:t xml:space="preserve"> to present your data. </w:t>
      </w:r>
      <w:r w:rsidRPr="00EB04CF">
        <w:rPr>
          <w:rFonts w:ascii="Tahoma" w:hAnsi="Tahoma" w:cs="Tahoma"/>
          <w:b/>
        </w:rPr>
        <w:t xml:space="preserve">Label </w:t>
      </w:r>
      <w:r w:rsidRPr="00EB04CF">
        <w:rPr>
          <w:rFonts w:ascii="Tahoma" w:hAnsi="Tahoma" w:cs="Tahoma"/>
        </w:rPr>
        <w:t>the graphs, charts,</w:t>
      </w:r>
      <w:r w:rsidR="00C15DAC" w:rsidRPr="00EB04CF">
        <w:rPr>
          <w:rFonts w:ascii="Tahoma" w:hAnsi="Tahoma" w:cs="Tahoma"/>
        </w:rPr>
        <w:t xml:space="preserve"> schematics, pictures</w:t>
      </w:r>
      <w:r w:rsidR="00EE4DAE" w:rsidRPr="00EB04CF">
        <w:rPr>
          <w:rFonts w:ascii="Tahoma" w:hAnsi="Tahoma" w:cs="Tahoma"/>
        </w:rPr>
        <w:t>, etc. as Figure 1, Figure 2, etc</w:t>
      </w:r>
      <w:r w:rsidR="00C15DAC" w:rsidRPr="00EB04CF">
        <w:rPr>
          <w:rFonts w:ascii="Tahoma" w:hAnsi="Tahoma" w:cs="Tahoma"/>
        </w:rPr>
        <w:t>.</w:t>
      </w:r>
      <w:r w:rsidR="00EE4DAE" w:rsidRPr="00EB04CF">
        <w:rPr>
          <w:rFonts w:ascii="Tahoma" w:hAnsi="Tahoma" w:cs="Tahoma"/>
        </w:rPr>
        <w:t xml:space="preserve"> Tables are labeled as Table 1, Table 2, etc</w:t>
      </w:r>
      <w:r w:rsidR="00C15DAC" w:rsidRPr="00EB04CF">
        <w:rPr>
          <w:rFonts w:ascii="Tahoma" w:hAnsi="Tahoma" w:cs="Tahoma"/>
        </w:rPr>
        <w:t>.</w:t>
      </w:r>
      <w:r w:rsidR="0020681F" w:rsidRPr="00EB04CF">
        <w:rPr>
          <w:rFonts w:ascii="Tahoma" w:hAnsi="Tahoma" w:cs="Tahoma"/>
        </w:rPr>
        <w:t xml:space="preserve"> </w:t>
      </w:r>
      <w:r w:rsidRPr="00EB04CF">
        <w:rPr>
          <w:rFonts w:ascii="Tahoma" w:hAnsi="Tahoma" w:cs="Tahoma"/>
        </w:rPr>
        <w:t xml:space="preserve">You should understand that presenting data works best when the most significant relationships of the data are displayed and not when they are simply shown in as many irrelevant, excessive combinations </w:t>
      </w:r>
      <w:r w:rsidR="0020681F" w:rsidRPr="00EB04CF">
        <w:rPr>
          <w:rFonts w:ascii="Tahoma" w:hAnsi="Tahoma" w:cs="Tahoma"/>
        </w:rPr>
        <w:t xml:space="preserve">as </w:t>
      </w:r>
      <w:r w:rsidRPr="00EB04CF">
        <w:rPr>
          <w:rFonts w:ascii="Tahoma" w:hAnsi="Tahoma" w:cs="Tahoma"/>
        </w:rPr>
        <w:t xml:space="preserve">possible.  </w:t>
      </w:r>
    </w:p>
    <w:p w:rsidR="00E96C5D" w:rsidRPr="00EB04CF" w:rsidRDefault="00E96C5D" w:rsidP="00E96C5D">
      <w:pPr>
        <w:rPr>
          <w:rFonts w:ascii="Tahoma" w:hAnsi="Tahoma" w:cs="Tahoma"/>
        </w:rPr>
      </w:pPr>
    </w:p>
    <w:p w:rsidR="00E96C5D" w:rsidRPr="00EB04CF" w:rsidRDefault="00E96C5D" w:rsidP="00E96C5D">
      <w:pPr>
        <w:numPr>
          <w:ilvl w:val="0"/>
          <w:numId w:val="6"/>
        </w:numPr>
        <w:autoSpaceDE w:val="0"/>
        <w:autoSpaceDN w:val="0"/>
        <w:adjustRightInd w:val="0"/>
        <w:rPr>
          <w:rFonts w:ascii="Tahoma" w:hAnsi="Tahoma" w:cs="Tahoma"/>
        </w:rPr>
      </w:pPr>
      <w:r w:rsidRPr="00EB04CF">
        <w:rPr>
          <w:rFonts w:ascii="Tahoma" w:hAnsi="Tahoma" w:cs="Tahoma"/>
          <w:b/>
        </w:rPr>
        <w:t>Discussion:</w:t>
      </w:r>
      <w:r w:rsidRPr="00EB04CF">
        <w:rPr>
          <w:rFonts w:ascii="Tahoma" w:hAnsi="Tahoma" w:cs="Tahoma"/>
        </w:rPr>
        <w:t xml:space="preserve">  In this section, you will interpret the data.  For each major result you should describe patterns, principles, and relationships that your results show.  You should explain how your results relate to expectations and specifically to literature cited in your introduction.  You should explain any agreements, contradictions or exceptions as well as relevance/meaning of each major result.  Next, you should explain and analyze sources of error and both strengths and experimental limitations (or flaws)</w:t>
      </w:r>
      <w:r w:rsidR="0020681F" w:rsidRPr="00EB04CF">
        <w:rPr>
          <w:rFonts w:ascii="Tahoma" w:hAnsi="Tahoma" w:cs="Tahoma"/>
        </w:rPr>
        <w:t xml:space="preserve"> in</w:t>
      </w:r>
      <w:r w:rsidRPr="00EB04CF">
        <w:rPr>
          <w:rFonts w:ascii="Tahoma" w:hAnsi="Tahoma" w:cs="Tahoma"/>
        </w:rPr>
        <w:t xml:space="preserve"> design.  You want to be thorough here as this section proves your understanding of the scientific principles exhibited in your project.</w:t>
      </w:r>
    </w:p>
    <w:p w:rsidR="00E96C5D" w:rsidRPr="00EB04CF" w:rsidRDefault="00E96C5D" w:rsidP="00E96C5D">
      <w:pPr>
        <w:ind w:left="720"/>
        <w:rPr>
          <w:rFonts w:ascii="Tahoma" w:hAnsi="Tahoma" w:cs="Tahoma"/>
        </w:rPr>
      </w:pPr>
      <w:r w:rsidRPr="00EB04CF">
        <w:rPr>
          <w:rFonts w:ascii="Tahoma" w:hAnsi="Tahoma" w:cs="Tahoma"/>
        </w:rPr>
        <w:t>Finally, if it applies, you should defend any special technique or instruments you used by explaining the theory or application and its relevance in the experiment.  This segment should appear at the most appropriate point in the discussion.</w:t>
      </w:r>
    </w:p>
    <w:p w:rsidR="00E96C5D" w:rsidRPr="00EB04CF" w:rsidRDefault="00E96C5D" w:rsidP="00E96C5D">
      <w:pPr>
        <w:ind w:left="720"/>
        <w:rPr>
          <w:rFonts w:ascii="Tahoma" w:hAnsi="Tahoma" w:cs="Tahoma"/>
        </w:rPr>
      </w:pPr>
    </w:p>
    <w:p w:rsidR="00E96C5D" w:rsidRPr="00EB04CF" w:rsidRDefault="00E96C5D" w:rsidP="00E96C5D">
      <w:pPr>
        <w:numPr>
          <w:ilvl w:val="0"/>
          <w:numId w:val="6"/>
        </w:numPr>
        <w:spacing w:before="100" w:beforeAutospacing="1" w:after="100" w:afterAutospacing="1"/>
      </w:pPr>
      <w:r w:rsidRPr="00EB04CF">
        <w:rPr>
          <w:rFonts w:ascii="Tahoma" w:hAnsi="Tahoma" w:cs="Tahoma"/>
          <w:b/>
        </w:rPr>
        <w:t xml:space="preserve">Conclusion: </w:t>
      </w:r>
      <w:r w:rsidRPr="00EB04CF">
        <w:rPr>
          <w:rFonts w:ascii="Tahoma" w:hAnsi="Tahoma" w:cs="Tahoma"/>
        </w:rPr>
        <w:t>Now that you have interpreted and analyzed the results, it is time to discuss the bigger picture. First, you should relate the results to existing scientific theory and knowledge.  You should make a conclusion about whether the results</w:t>
      </w:r>
      <w:r w:rsidR="00521A18" w:rsidRPr="00EB04CF">
        <w:rPr>
          <w:rFonts w:ascii="Tahoma" w:hAnsi="Tahoma" w:cs="Tahoma"/>
        </w:rPr>
        <w:t xml:space="preserve"> support or reject</w:t>
      </w:r>
      <w:r w:rsidRPr="00EB04CF">
        <w:rPr>
          <w:rFonts w:ascii="Tahoma" w:hAnsi="Tahoma" w:cs="Tahoma"/>
        </w:rPr>
        <w:t xml:space="preserve"> your hypotheses (or do </w:t>
      </w:r>
      <w:proofErr w:type="gramStart"/>
      <w:r w:rsidRPr="00EB04CF">
        <w:rPr>
          <w:rFonts w:ascii="Tahoma" w:hAnsi="Tahoma" w:cs="Tahoma"/>
        </w:rPr>
        <w:t>neither because you didn’t collect enough evidence</w:t>
      </w:r>
      <w:r w:rsidR="00521A18" w:rsidRPr="00EB04CF">
        <w:rPr>
          <w:rFonts w:ascii="Tahoma" w:hAnsi="Tahoma" w:cs="Tahoma"/>
        </w:rPr>
        <w:t xml:space="preserve"> or</w:t>
      </w:r>
      <w:proofErr w:type="gramEnd"/>
      <w:r w:rsidR="00521A18" w:rsidRPr="00EB04CF">
        <w:rPr>
          <w:rFonts w:ascii="Tahoma" w:hAnsi="Tahoma" w:cs="Tahoma"/>
        </w:rPr>
        <w:t xml:space="preserve"> perform the necessary statistical tests</w:t>
      </w:r>
      <w:r w:rsidRPr="00EB04CF">
        <w:rPr>
          <w:rFonts w:ascii="Tahoma" w:hAnsi="Tahoma" w:cs="Tahoma"/>
        </w:rPr>
        <w:t>).  You should reference how the results compare to the research (literature review) done in the introduction section. You may include suggestions for improving your techniques or design, or clarify areas of doubt including possible extensions.  You should then talk about real world applications of your experiment.  What did you find out that was significant?  What did you find out that is useful to science? How do your findings relate to the larger scientific topics that you investigated in this project? You need to be careful not to make excessively bold statements (ex. My project proves…).  You may speculate as necessary, but identify it as such. This section should be shorter than the discussion since you are essentially summarizing significant results and relating them to major scientific ideas.</w:t>
      </w:r>
    </w:p>
    <w:p w:rsidR="00E96C5D" w:rsidRPr="00EB04CF" w:rsidRDefault="00E96C5D" w:rsidP="00E96C5D">
      <w:pPr>
        <w:ind w:left="720"/>
        <w:rPr>
          <w:rFonts w:ascii="Tahoma" w:hAnsi="Tahoma" w:cs="Tahoma"/>
        </w:rPr>
      </w:pPr>
    </w:p>
    <w:p w:rsidR="00E96C5D" w:rsidRPr="00EB04CF" w:rsidRDefault="00E96C5D" w:rsidP="00E96C5D">
      <w:pPr>
        <w:numPr>
          <w:ilvl w:val="0"/>
          <w:numId w:val="6"/>
        </w:numPr>
        <w:rPr>
          <w:rFonts w:ascii="Tahoma" w:hAnsi="Tahoma" w:cs="Tahoma"/>
        </w:rPr>
      </w:pPr>
      <w:r w:rsidRPr="00EB04CF">
        <w:rPr>
          <w:rFonts w:ascii="Tahoma" w:hAnsi="Tahoma" w:cs="Tahoma"/>
          <w:b/>
        </w:rPr>
        <w:t>References:</w:t>
      </w:r>
      <w:r w:rsidRPr="00EB04CF">
        <w:rPr>
          <w:rFonts w:ascii="Tahoma" w:hAnsi="Tahoma" w:cs="Tahoma"/>
        </w:rPr>
        <w:t xml:space="preserve"> It is very important to consult the existing body of knowledge about your topic for the purpose of educating yourself about your topic, as well as planning and executing your project, and interpreting your results. It is a</w:t>
      </w:r>
      <w:r w:rsidR="00F34E88">
        <w:rPr>
          <w:rFonts w:ascii="Tahoma" w:hAnsi="Tahoma" w:cs="Tahoma"/>
        </w:rPr>
        <w:t>lso important to give credit to</w:t>
      </w:r>
      <w:r w:rsidRPr="00EB04CF">
        <w:rPr>
          <w:rFonts w:ascii="Tahoma" w:hAnsi="Tahoma" w:cs="Tahoma"/>
        </w:rPr>
        <w:t xml:space="preserve"> the people and sources that provided you with the information that you used in your project. For these reasons, you will need to have a references section at the end of your report that documents who and where you got any information that you used in this project. Since many of you might be new to compiling and documenting sources in a research project, we put together a whole section in this handout following this section that coaches you through the basics of evaluating and compiling a list of references, as well as documenting and citing them within your science fair report.</w:t>
      </w:r>
    </w:p>
    <w:p w:rsidR="00BB426A" w:rsidRDefault="00BB426A">
      <w:pPr>
        <w:jc w:val="center"/>
        <w:rPr>
          <w:rFonts w:ascii="Tahoma" w:hAnsi="Tahoma" w:cs="Tahoma"/>
        </w:rPr>
      </w:pPr>
    </w:p>
    <w:p w:rsidR="007A18A2" w:rsidRDefault="007A18A2" w:rsidP="007258FD">
      <w:pPr>
        <w:tabs>
          <w:tab w:val="left" w:pos="2610"/>
        </w:tabs>
        <w:rPr>
          <w:rFonts w:ascii="Tahoma" w:hAnsi="Tahoma" w:cs="Tahoma"/>
        </w:rPr>
      </w:pPr>
    </w:p>
    <w:p w:rsidR="007A18A2" w:rsidRDefault="007A18A2" w:rsidP="007258FD">
      <w:pPr>
        <w:tabs>
          <w:tab w:val="left" w:pos="2610"/>
        </w:tabs>
        <w:rPr>
          <w:rFonts w:ascii="Tahoma" w:hAnsi="Tahoma" w:cs="Tahoma"/>
        </w:rPr>
      </w:pPr>
    </w:p>
    <w:p w:rsidR="00525606" w:rsidRDefault="007258FD" w:rsidP="007258FD">
      <w:pPr>
        <w:tabs>
          <w:tab w:val="left" w:pos="2610"/>
        </w:tabs>
        <w:rPr>
          <w:rFonts w:ascii="Tahoma" w:hAnsi="Tahoma" w:cs="Tahoma"/>
        </w:rPr>
      </w:pPr>
      <w:r>
        <w:rPr>
          <w:rFonts w:ascii="Tahoma" w:hAnsi="Tahoma" w:cs="Tahoma"/>
        </w:rPr>
        <w:tab/>
      </w:r>
    </w:p>
    <w:p w:rsidR="008F4D81" w:rsidRDefault="008F4D81" w:rsidP="007258FD">
      <w:pPr>
        <w:tabs>
          <w:tab w:val="left" w:pos="2610"/>
        </w:tabs>
        <w:rPr>
          <w:rFonts w:ascii="Tahoma" w:hAnsi="Tahoma" w:cs="Tahoma"/>
        </w:rPr>
      </w:pPr>
    </w:p>
    <w:p w:rsidR="008F4D81" w:rsidRDefault="008F4D81" w:rsidP="007258FD">
      <w:pPr>
        <w:tabs>
          <w:tab w:val="left" w:pos="2610"/>
        </w:tabs>
        <w:rPr>
          <w:rFonts w:ascii="Tahoma" w:hAnsi="Tahoma" w:cs="Tahoma"/>
        </w:rPr>
      </w:pPr>
    </w:p>
    <w:p w:rsidR="008F4D81" w:rsidRDefault="008F4D81" w:rsidP="007258FD">
      <w:pPr>
        <w:tabs>
          <w:tab w:val="left" w:pos="2610"/>
        </w:tabs>
        <w:rPr>
          <w:rFonts w:ascii="Tahoma" w:hAnsi="Tahoma" w:cs="Tahoma"/>
        </w:rPr>
      </w:pPr>
    </w:p>
    <w:p w:rsidR="00525606" w:rsidRPr="009C244B" w:rsidRDefault="00525606" w:rsidP="009C244B">
      <w:pPr>
        <w:pStyle w:val="Title"/>
        <w:jc w:val="left"/>
        <w:rPr>
          <w:b/>
          <w:sz w:val="48"/>
        </w:rPr>
      </w:pPr>
      <w:r w:rsidRPr="009C244B">
        <w:rPr>
          <w:b/>
          <w:sz w:val="48"/>
        </w:rPr>
        <w:t xml:space="preserve">Research &amp; </w:t>
      </w:r>
      <w:r w:rsidR="00F80325" w:rsidRPr="009C244B">
        <w:rPr>
          <w:b/>
          <w:sz w:val="48"/>
        </w:rPr>
        <w:t>References</w:t>
      </w:r>
    </w:p>
    <w:p w:rsidR="00525606" w:rsidRPr="009C244B" w:rsidRDefault="00525606">
      <w:pPr>
        <w:pStyle w:val="Title"/>
        <w:rPr>
          <w:b/>
        </w:rPr>
      </w:pPr>
    </w:p>
    <w:p w:rsidR="00525606" w:rsidRPr="0064145B" w:rsidRDefault="00525606">
      <w:pPr>
        <w:spacing w:line="360" w:lineRule="auto"/>
        <w:ind w:firstLine="720"/>
        <w:rPr>
          <w:rFonts w:ascii="Tahoma" w:hAnsi="Tahoma" w:cs="Tahoma"/>
        </w:rPr>
      </w:pPr>
      <w:r w:rsidRPr="0064145B">
        <w:rPr>
          <w:rFonts w:ascii="Tahoma" w:hAnsi="Tahoma" w:cs="Tahoma"/>
        </w:rPr>
        <w:t>As you complete research</w:t>
      </w:r>
      <w:r w:rsidR="007A18A2">
        <w:rPr>
          <w:rFonts w:ascii="Tahoma" w:hAnsi="Tahoma" w:cs="Tahoma"/>
        </w:rPr>
        <w:t>ing</w:t>
      </w:r>
      <w:r w:rsidRPr="0064145B">
        <w:rPr>
          <w:rFonts w:ascii="Tahoma" w:hAnsi="Tahoma" w:cs="Tahoma"/>
        </w:rPr>
        <w:t xml:space="preserve"> your topic it is important that you pay attention to the quality of your sources.  At the high school level, encyclopedias </w:t>
      </w:r>
      <w:r w:rsidR="007A18A2">
        <w:rPr>
          <w:rFonts w:ascii="Tahoma" w:hAnsi="Tahoma" w:cs="Tahoma"/>
        </w:rPr>
        <w:t xml:space="preserve">and dictionaries </w:t>
      </w:r>
      <w:r w:rsidRPr="0064145B">
        <w:rPr>
          <w:rFonts w:ascii="Tahoma" w:hAnsi="Tahoma" w:cs="Tahoma"/>
        </w:rPr>
        <w:t xml:space="preserve">should be used sparingly and even then should only be used as a starting point for your research.  </w:t>
      </w:r>
    </w:p>
    <w:p w:rsidR="00525606" w:rsidRPr="0064145B" w:rsidRDefault="00525606">
      <w:pPr>
        <w:spacing w:line="360" w:lineRule="auto"/>
        <w:ind w:firstLine="720"/>
        <w:rPr>
          <w:rFonts w:ascii="Tahoma" w:hAnsi="Tahoma" w:cs="Tahoma"/>
        </w:rPr>
      </w:pPr>
      <w:r w:rsidRPr="0064145B">
        <w:rPr>
          <w:rFonts w:ascii="Tahoma" w:hAnsi="Tahoma" w:cs="Tahoma"/>
        </w:rPr>
        <w:t>The Internet is a wonderful tool that can provide a wealth of information</w:t>
      </w:r>
      <w:r w:rsidR="007A18A2">
        <w:rPr>
          <w:rFonts w:ascii="Tahoma" w:hAnsi="Tahoma" w:cs="Tahoma"/>
        </w:rPr>
        <w:t>,</w:t>
      </w:r>
      <w:r w:rsidRPr="0064145B">
        <w:rPr>
          <w:rFonts w:ascii="Tahoma" w:hAnsi="Tahoma" w:cs="Tahoma"/>
        </w:rPr>
        <w:t xml:space="preserve"> but you mu</w:t>
      </w:r>
      <w:r w:rsidR="00BD58E7">
        <w:rPr>
          <w:rFonts w:ascii="Tahoma" w:hAnsi="Tahoma" w:cs="Tahoma"/>
        </w:rPr>
        <w:t>st make sure that you are using</w:t>
      </w:r>
      <w:r w:rsidRPr="0064145B">
        <w:rPr>
          <w:rFonts w:ascii="Tahoma" w:hAnsi="Tahoma" w:cs="Tahoma"/>
        </w:rPr>
        <w:t xml:space="preserve"> </w:t>
      </w:r>
      <w:r w:rsidR="00BD58E7">
        <w:rPr>
          <w:rFonts w:ascii="Tahoma" w:hAnsi="Tahoma" w:cs="Tahoma"/>
        </w:rPr>
        <w:t xml:space="preserve">peer-reviewed </w:t>
      </w:r>
      <w:r w:rsidRPr="0064145B">
        <w:rPr>
          <w:rFonts w:ascii="Tahoma" w:hAnsi="Tahoma" w:cs="Tahoma"/>
        </w:rPr>
        <w:t>websites. Keep in mind that anyone can design a web page.  Pay attention to the organization that is running the website</w:t>
      </w:r>
      <w:r w:rsidR="0064145B" w:rsidRPr="0064145B">
        <w:rPr>
          <w:rFonts w:ascii="Tahoma" w:hAnsi="Tahoma" w:cs="Tahoma"/>
        </w:rPr>
        <w:t>,</w:t>
      </w:r>
      <w:r w:rsidRPr="0064145B">
        <w:rPr>
          <w:rFonts w:ascii="Tahoma" w:hAnsi="Tahoma" w:cs="Tahoma"/>
        </w:rPr>
        <w:t xml:space="preserve"> and the qualifications of the author.  Reliable sites include government websites (they’ll end with the domain .gov) such as those that represent organization</w:t>
      </w:r>
      <w:r w:rsidR="00331E9B" w:rsidRPr="0064145B">
        <w:rPr>
          <w:rFonts w:ascii="Tahoma" w:hAnsi="Tahoma" w:cs="Tahoma"/>
        </w:rPr>
        <w:t>s</w:t>
      </w:r>
      <w:r w:rsidRPr="0064145B">
        <w:rPr>
          <w:rFonts w:ascii="Tahoma" w:hAnsi="Tahoma" w:cs="Tahoma"/>
        </w:rPr>
        <w:t xml:space="preserve"> like NASA, EPA and USGS.  Many colleges and universities also have helpful websites (these will end with .edu).  Many scholarly journals are</w:t>
      </w:r>
      <w:r w:rsidR="000D6F71">
        <w:rPr>
          <w:rFonts w:ascii="Tahoma" w:hAnsi="Tahoma" w:cs="Tahoma"/>
        </w:rPr>
        <w:t xml:space="preserve"> now available online as well. If you cannot find any information about the author, organization that hosts the site, and dates that the information was posted and last updated, the information is not of the quality that </w:t>
      </w:r>
      <w:r w:rsidR="00B65B06">
        <w:rPr>
          <w:rFonts w:ascii="Tahoma" w:hAnsi="Tahoma" w:cs="Tahoma"/>
        </w:rPr>
        <w:t>would warrant you using it in your research.</w:t>
      </w:r>
    </w:p>
    <w:p w:rsidR="00525606" w:rsidRDefault="00B65B06">
      <w:pPr>
        <w:spacing w:line="360" w:lineRule="auto"/>
        <w:ind w:firstLine="720"/>
        <w:rPr>
          <w:rFonts w:ascii="Tahoma" w:hAnsi="Tahoma" w:cs="Tahoma"/>
        </w:rPr>
      </w:pPr>
      <w:r>
        <w:rPr>
          <w:rFonts w:ascii="Tahoma" w:hAnsi="Tahoma" w:cs="Tahoma"/>
          <w:iCs/>
        </w:rPr>
        <w:t>B</w:t>
      </w:r>
      <w:r w:rsidR="00525606" w:rsidRPr="0064145B">
        <w:rPr>
          <w:rFonts w:ascii="Tahoma" w:hAnsi="Tahoma" w:cs="Tahoma"/>
        </w:rPr>
        <w:t xml:space="preserve">e wary of collaborative websites like wikipedia.  While </w:t>
      </w:r>
      <w:r w:rsidR="00F86334">
        <w:rPr>
          <w:rFonts w:ascii="Tahoma" w:hAnsi="Tahoma" w:cs="Tahoma"/>
        </w:rPr>
        <w:t>these sites are</w:t>
      </w:r>
      <w:r w:rsidR="00525606" w:rsidRPr="0064145B">
        <w:rPr>
          <w:rFonts w:ascii="Tahoma" w:hAnsi="Tahoma" w:cs="Tahoma"/>
        </w:rPr>
        <w:t xml:space="preserve"> a convenient source of information, anyone can edit its </w:t>
      </w:r>
      <w:r w:rsidR="00F86334">
        <w:rPr>
          <w:rFonts w:ascii="Tahoma" w:hAnsi="Tahoma" w:cs="Tahoma"/>
        </w:rPr>
        <w:t>content</w:t>
      </w:r>
      <w:r w:rsidR="00525606" w:rsidRPr="0064145B">
        <w:rPr>
          <w:rFonts w:ascii="Tahoma" w:hAnsi="Tahoma" w:cs="Tahoma"/>
        </w:rPr>
        <w:t xml:space="preserve">.  Information obtained from collaborative websites can be biased, inaccurate or just plain false.  </w:t>
      </w:r>
      <w:r w:rsidR="00331E9B" w:rsidRPr="0064145B">
        <w:rPr>
          <w:rFonts w:ascii="Tahoma" w:hAnsi="Tahoma" w:cs="Tahoma"/>
        </w:rPr>
        <w:t>Check the credentials of the authors of and contributors to</w:t>
      </w:r>
      <w:r w:rsidR="00525606" w:rsidRPr="0064145B">
        <w:rPr>
          <w:rFonts w:ascii="Tahoma" w:hAnsi="Tahoma" w:cs="Tahoma"/>
        </w:rPr>
        <w:t xml:space="preserve"> </w:t>
      </w:r>
      <w:r w:rsidR="00331E9B" w:rsidRPr="0064145B">
        <w:rPr>
          <w:rFonts w:ascii="Tahoma" w:hAnsi="Tahoma" w:cs="Tahoma"/>
        </w:rPr>
        <w:t>such articles before deciding to cite such information in your work.</w:t>
      </w:r>
      <w:r w:rsidR="008C7BA4">
        <w:rPr>
          <w:rFonts w:ascii="Tahoma" w:hAnsi="Tahoma" w:cs="Tahoma"/>
        </w:rPr>
        <w:t xml:space="preserve"> Cross-referencing information from a variety of creditable sources is a good way to ensure validity.</w:t>
      </w:r>
      <w:r w:rsidR="00F86334">
        <w:rPr>
          <w:rFonts w:ascii="Tahoma" w:hAnsi="Tahoma" w:cs="Tahoma"/>
        </w:rPr>
        <w:t xml:space="preserve"> Most wikis have</w:t>
      </w:r>
      <w:r w:rsidR="00AF3F04">
        <w:rPr>
          <w:rFonts w:ascii="Tahoma" w:hAnsi="Tahoma" w:cs="Tahoma"/>
        </w:rPr>
        <w:t xml:space="preserve"> reference sections, and</w:t>
      </w:r>
      <w:r w:rsidR="00F86334">
        <w:rPr>
          <w:rFonts w:ascii="Tahoma" w:hAnsi="Tahoma" w:cs="Tahoma"/>
        </w:rPr>
        <w:t xml:space="preserve"> </w:t>
      </w:r>
      <w:r w:rsidR="00AF3F04">
        <w:rPr>
          <w:rFonts w:ascii="Tahoma" w:hAnsi="Tahoma" w:cs="Tahoma"/>
        </w:rPr>
        <w:t xml:space="preserve">ratings and comment links that you can review to assess its value. </w:t>
      </w:r>
    </w:p>
    <w:p w:rsidR="00A22DCC" w:rsidRPr="0064145B" w:rsidRDefault="00A22DCC">
      <w:pPr>
        <w:spacing w:line="360" w:lineRule="auto"/>
        <w:ind w:firstLine="720"/>
        <w:rPr>
          <w:rFonts w:ascii="Tahoma" w:hAnsi="Tahoma" w:cs="Tahoma"/>
        </w:rPr>
      </w:pPr>
      <w:proofErr w:type="gramStart"/>
      <w:r>
        <w:rPr>
          <w:rFonts w:ascii="Tahoma" w:hAnsi="Tahoma" w:cs="Tahoma"/>
        </w:rPr>
        <w:t xml:space="preserve">When you are beginning your research, most people like to Google their topic and search through the hits </w:t>
      </w:r>
      <w:r w:rsidR="00F34E88">
        <w:rPr>
          <w:rFonts w:ascii="Tahoma" w:hAnsi="Tahoma" w:cs="Tahoma"/>
        </w:rPr>
        <w:t>that</w:t>
      </w:r>
      <w:r>
        <w:rPr>
          <w:rFonts w:ascii="Tahoma" w:hAnsi="Tahoma" w:cs="Tahoma"/>
        </w:rPr>
        <w:t xml:space="preserve"> come up.</w:t>
      </w:r>
      <w:proofErr w:type="gramEnd"/>
      <w:r>
        <w:rPr>
          <w:rFonts w:ascii="Tahoma" w:hAnsi="Tahoma" w:cs="Tahoma"/>
        </w:rPr>
        <w:t xml:space="preserve"> This is not idea</w:t>
      </w:r>
      <w:r w:rsidR="00F34E88">
        <w:rPr>
          <w:rFonts w:ascii="Tahoma" w:hAnsi="Tahoma" w:cs="Tahoma"/>
        </w:rPr>
        <w:t>l</w:t>
      </w:r>
      <w:r>
        <w:rPr>
          <w:rFonts w:ascii="Tahoma" w:hAnsi="Tahoma" w:cs="Tahoma"/>
        </w:rPr>
        <w:t>, because a regular Google search list top hits for a subject, which are not necessarily the most useful</w:t>
      </w:r>
      <w:r w:rsidR="00FA14D0">
        <w:rPr>
          <w:rFonts w:ascii="Tahoma" w:hAnsi="Tahoma" w:cs="Tahoma"/>
        </w:rPr>
        <w:t xml:space="preserve"> sites to help you with your project. Consider using </w:t>
      </w:r>
      <w:proofErr w:type="spellStart"/>
      <w:r w:rsidR="00FA14D0">
        <w:rPr>
          <w:rFonts w:ascii="Tahoma" w:hAnsi="Tahoma" w:cs="Tahoma"/>
        </w:rPr>
        <w:t>GoogleScholar</w:t>
      </w:r>
      <w:proofErr w:type="spellEnd"/>
      <w:r w:rsidR="00FA14D0">
        <w:rPr>
          <w:rFonts w:ascii="Tahoma" w:hAnsi="Tahoma" w:cs="Tahoma"/>
        </w:rPr>
        <w:t xml:space="preserve"> and any broad combination of the</w:t>
      </w:r>
      <w:r w:rsidR="00364578">
        <w:rPr>
          <w:rFonts w:ascii="Tahoma" w:hAnsi="Tahoma" w:cs="Tahoma"/>
        </w:rPr>
        <w:t xml:space="preserve"> many</w:t>
      </w:r>
      <w:r w:rsidR="00FA14D0">
        <w:rPr>
          <w:rFonts w:ascii="Tahoma" w:hAnsi="Tahoma" w:cs="Tahoma"/>
        </w:rPr>
        <w:t xml:space="preserve"> information aggregates</w:t>
      </w:r>
      <w:r w:rsidR="00364578">
        <w:rPr>
          <w:rFonts w:ascii="Tahoma" w:hAnsi="Tahoma" w:cs="Tahoma"/>
        </w:rPr>
        <w:t xml:space="preserve"> (like </w:t>
      </w:r>
      <w:proofErr w:type="spellStart"/>
      <w:r w:rsidR="00364578">
        <w:rPr>
          <w:rFonts w:ascii="Tahoma" w:hAnsi="Tahoma" w:cs="Tahoma"/>
        </w:rPr>
        <w:t>EBSCOhost</w:t>
      </w:r>
      <w:proofErr w:type="spellEnd"/>
      <w:r w:rsidR="00364578">
        <w:rPr>
          <w:rFonts w:ascii="Tahoma" w:hAnsi="Tahoma" w:cs="Tahoma"/>
        </w:rPr>
        <w:t>)</w:t>
      </w:r>
      <w:r w:rsidR="00FA14D0">
        <w:rPr>
          <w:rFonts w:ascii="Tahoma" w:hAnsi="Tahoma" w:cs="Tahoma"/>
        </w:rPr>
        <w:t xml:space="preserve"> that are available through the CV and Lancaster Coun</w:t>
      </w:r>
      <w:r w:rsidR="00364578">
        <w:rPr>
          <w:rFonts w:ascii="Tahoma" w:hAnsi="Tahoma" w:cs="Tahoma"/>
        </w:rPr>
        <w:t>ty Library System.</w:t>
      </w:r>
      <w:r w:rsidR="00120280">
        <w:rPr>
          <w:rFonts w:ascii="Tahoma" w:hAnsi="Tahoma" w:cs="Tahoma"/>
        </w:rPr>
        <w:t xml:space="preserve"> Also never underestimate the value and sheer intellectual joy of taking a trip to your local community or university library</w:t>
      </w:r>
      <w:r w:rsidR="00963DAF">
        <w:rPr>
          <w:rFonts w:ascii="Tahoma" w:hAnsi="Tahoma" w:cs="Tahoma"/>
        </w:rPr>
        <w:t xml:space="preserve">—such initiative can yield information of a type and quality that would take you a year on Google to accumulate. These places also employ people who are not only paid to, but </w:t>
      </w:r>
      <w:r w:rsidR="00F53A77">
        <w:rPr>
          <w:rFonts w:ascii="Tahoma" w:hAnsi="Tahoma" w:cs="Tahoma"/>
        </w:rPr>
        <w:t xml:space="preserve">actually </w:t>
      </w:r>
      <w:r w:rsidR="00963DAF">
        <w:rPr>
          <w:rFonts w:ascii="Tahoma" w:hAnsi="Tahoma" w:cs="Tahoma"/>
        </w:rPr>
        <w:t xml:space="preserve">enjoy digging up obscure and valuable </w:t>
      </w:r>
      <w:r w:rsidR="00F53A77">
        <w:rPr>
          <w:rFonts w:ascii="Tahoma" w:hAnsi="Tahoma" w:cs="Tahoma"/>
        </w:rPr>
        <w:t xml:space="preserve">information for </w:t>
      </w:r>
      <w:r w:rsidR="00963DAF">
        <w:rPr>
          <w:rFonts w:ascii="Tahoma" w:hAnsi="Tahoma" w:cs="Tahoma"/>
        </w:rPr>
        <w:t>people</w:t>
      </w:r>
      <w:r w:rsidR="00F53A77">
        <w:rPr>
          <w:rFonts w:ascii="Tahoma" w:hAnsi="Tahoma" w:cs="Tahoma"/>
        </w:rPr>
        <w:t xml:space="preserve">. Please don’t consider a brick and mortar library a useless vestige of the pre-digital </w:t>
      </w:r>
      <w:proofErr w:type="gramStart"/>
      <w:r w:rsidR="00F53A77">
        <w:rPr>
          <w:rFonts w:ascii="Tahoma" w:hAnsi="Tahoma" w:cs="Tahoma"/>
        </w:rPr>
        <w:t>soc</w:t>
      </w:r>
      <w:r w:rsidR="00960441">
        <w:rPr>
          <w:rFonts w:ascii="Tahoma" w:hAnsi="Tahoma" w:cs="Tahoma"/>
        </w:rPr>
        <w:t>iety;</w:t>
      </w:r>
      <w:proofErr w:type="gramEnd"/>
      <w:r w:rsidR="00960441">
        <w:rPr>
          <w:rFonts w:ascii="Tahoma" w:hAnsi="Tahoma" w:cs="Tahoma"/>
        </w:rPr>
        <w:t>) If you are a 9</w:t>
      </w:r>
      <w:r w:rsidR="00960441" w:rsidRPr="00960441">
        <w:rPr>
          <w:rFonts w:ascii="Tahoma" w:hAnsi="Tahoma" w:cs="Tahoma"/>
          <w:vertAlign w:val="superscript"/>
        </w:rPr>
        <w:t>th</w:t>
      </w:r>
      <w:r w:rsidR="00960441">
        <w:rPr>
          <w:rFonts w:ascii="Tahoma" w:hAnsi="Tahoma" w:cs="Tahoma"/>
        </w:rPr>
        <w:t xml:space="preserve"> or 10</w:t>
      </w:r>
      <w:r w:rsidR="00960441" w:rsidRPr="00960441">
        <w:rPr>
          <w:rFonts w:ascii="Tahoma" w:hAnsi="Tahoma" w:cs="Tahoma"/>
          <w:vertAlign w:val="superscript"/>
        </w:rPr>
        <w:t>th</w:t>
      </w:r>
      <w:r w:rsidR="00960441">
        <w:rPr>
          <w:rFonts w:ascii="Tahoma" w:hAnsi="Tahoma" w:cs="Tahoma"/>
        </w:rPr>
        <w:t xml:space="preserve"> grade student, your teacher will take you to the CV Library to help you get started. 11</w:t>
      </w:r>
      <w:r w:rsidR="00960441" w:rsidRPr="00960441">
        <w:rPr>
          <w:rFonts w:ascii="Tahoma" w:hAnsi="Tahoma" w:cs="Tahoma"/>
          <w:vertAlign w:val="superscript"/>
        </w:rPr>
        <w:t>th</w:t>
      </w:r>
      <w:r w:rsidR="00960441">
        <w:rPr>
          <w:rFonts w:ascii="Tahoma" w:hAnsi="Tahoma" w:cs="Tahoma"/>
        </w:rPr>
        <w:t xml:space="preserve"> and 12</w:t>
      </w:r>
      <w:r w:rsidR="00960441" w:rsidRPr="00960441">
        <w:rPr>
          <w:rFonts w:ascii="Tahoma" w:hAnsi="Tahoma" w:cs="Tahoma"/>
          <w:vertAlign w:val="superscript"/>
        </w:rPr>
        <w:t>th</w:t>
      </w:r>
      <w:r w:rsidR="00960441">
        <w:rPr>
          <w:rFonts w:ascii="Tahoma" w:hAnsi="Tahoma" w:cs="Tahoma"/>
        </w:rPr>
        <w:t xml:space="preserve"> graders should have paid better attention in 9</w:t>
      </w:r>
      <w:r w:rsidR="00960441" w:rsidRPr="00960441">
        <w:rPr>
          <w:rFonts w:ascii="Tahoma" w:hAnsi="Tahoma" w:cs="Tahoma"/>
          <w:vertAlign w:val="superscript"/>
        </w:rPr>
        <w:t>th</w:t>
      </w:r>
      <w:r w:rsidR="00960441">
        <w:rPr>
          <w:rFonts w:ascii="Tahoma" w:hAnsi="Tahoma" w:cs="Tahoma"/>
        </w:rPr>
        <w:t xml:space="preserve"> and 10</w:t>
      </w:r>
      <w:r w:rsidR="00960441" w:rsidRPr="00960441">
        <w:rPr>
          <w:rFonts w:ascii="Tahoma" w:hAnsi="Tahoma" w:cs="Tahoma"/>
          <w:vertAlign w:val="superscript"/>
        </w:rPr>
        <w:t>th</w:t>
      </w:r>
      <w:r w:rsidR="00960441">
        <w:rPr>
          <w:rFonts w:ascii="Tahoma" w:hAnsi="Tahoma" w:cs="Tahoma"/>
        </w:rPr>
        <w:t xml:space="preserve"> grades</w:t>
      </w:r>
      <w:r w:rsidR="008E4AAD">
        <w:rPr>
          <w:rFonts w:ascii="Tahoma" w:hAnsi="Tahoma" w:cs="Tahoma"/>
        </w:rPr>
        <w:t>.</w:t>
      </w:r>
    </w:p>
    <w:p w:rsidR="004A2996" w:rsidRDefault="00525606" w:rsidP="00BB426A">
      <w:pPr>
        <w:autoSpaceDE w:val="0"/>
        <w:autoSpaceDN w:val="0"/>
        <w:adjustRightInd w:val="0"/>
        <w:spacing w:line="360" w:lineRule="auto"/>
        <w:ind w:firstLine="720"/>
        <w:rPr>
          <w:rFonts w:ascii="Tahoma" w:hAnsi="Tahoma" w:cs="Tahoma"/>
        </w:rPr>
      </w:pPr>
      <w:r w:rsidRPr="0064145B">
        <w:rPr>
          <w:rFonts w:ascii="Tahoma" w:hAnsi="Tahoma" w:cs="Tahoma"/>
        </w:rPr>
        <w:t xml:space="preserve">Your </w:t>
      </w:r>
      <w:r w:rsidR="00B2308A">
        <w:rPr>
          <w:rFonts w:ascii="Tahoma" w:hAnsi="Tahoma" w:cs="Tahoma"/>
        </w:rPr>
        <w:t>reference list</w:t>
      </w:r>
      <w:r w:rsidRPr="0064145B">
        <w:rPr>
          <w:rFonts w:ascii="Tahoma" w:hAnsi="Tahoma" w:cs="Tahoma"/>
        </w:rPr>
        <w:t xml:space="preserve"> should be set up using </w:t>
      </w:r>
      <w:r w:rsidR="00331E9B" w:rsidRPr="0064145B">
        <w:rPr>
          <w:rFonts w:ascii="Tahoma" w:hAnsi="Tahoma" w:cs="Tahoma"/>
        </w:rPr>
        <w:t>American Psychological Association (APA)</w:t>
      </w:r>
      <w:r w:rsidRPr="0064145B">
        <w:rPr>
          <w:rFonts w:ascii="Tahoma" w:hAnsi="Tahoma" w:cs="Tahoma"/>
        </w:rPr>
        <w:t xml:space="preserve"> format.</w:t>
      </w:r>
      <w:r w:rsidR="006725E4">
        <w:rPr>
          <w:rFonts w:ascii="Tahoma" w:hAnsi="Tahoma" w:cs="Tahoma"/>
        </w:rPr>
        <w:t xml:space="preserve"> This is the style that the </w:t>
      </w:r>
      <w:proofErr w:type="spellStart"/>
      <w:r w:rsidR="006725E4">
        <w:rPr>
          <w:rFonts w:ascii="Tahoma" w:hAnsi="Tahoma" w:cs="Tahoma"/>
        </w:rPr>
        <w:t>scitech</w:t>
      </w:r>
      <w:proofErr w:type="spellEnd"/>
      <w:r w:rsidR="006725E4">
        <w:rPr>
          <w:rFonts w:ascii="Tahoma" w:hAnsi="Tahoma" w:cs="Tahoma"/>
        </w:rPr>
        <w:t xml:space="preserve"> department uses for all projects. This is different than the MLA style that you use in English and some other classes. As an academic, it is important to identify and use the documentation style that </w:t>
      </w:r>
      <w:r w:rsidR="00323372">
        <w:rPr>
          <w:rFonts w:ascii="Tahoma" w:hAnsi="Tahoma" w:cs="Tahoma"/>
        </w:rPr>
        <w:t>those to whom you are submitting your work require.</w:t>
      </w:r>
      <w:r w:rsidRPr="0064145B">
        <w:rPr>
          <w:rFonts w:ascii="Tahoma" w:hAnsi="Tahoma" w:cs="Tahoma"/>
        </w:rPr>
        <w:t xml:space="preserve">  A </w:t>
      </w:r>
      <w:r w:rsidR="00B2308A">
        <w:rPr>
          <w:rFonts w:ascii="Tahoma" w:hAnsi="Tahoma" w:cs="Tahoma"/>
        </w:rPr>
        <w:t>reference list</w:t>
      </w:r>
      <w:r w:rsidRPr="0064145B">
        <w:rPr>
          <w:rFonts w:ascii="Tahoma" w:hAnsi="Tahoma" w:cs="Tahoma"/>
        </w:rPr>
        <w:t xml:space="preserve"> includes all of the materials that helped you complete your project.  This includes both the sources that guide you when you write your research paper as well as sources that help you design your procedure.  Copies of the </w:t>
      </w:r>
      <w:r w:rsidR="00331E9B" w:rsidRPr="0064145B">
        <w:rPr>
          <w:rFonts w:ascii="Tahoma" w:hAnsi="Tahoma" w:cs="Tahoma"/>
        </w:rPr>
        <w:t>APA</w:t>
      </w:r>
      <w:r w:rsidRPr="0064145B">
        <w:rPr>
          <w:rFonts w:ascii="Tahoma" w:hAnsi="Tahoma" w:cs="Tahoma"/>
        </w:rPr>
        <w:t xml:space="preserve"> handbook are available in the library. </w:t>
      </w:r>
      <w:r w:rsidR="00B2308A">
        <w:rPr>
          <w:rFonts w:ascii="Tahoma" w:hAnsi="Tahoma" w:cs="Tahoma"/>
        </w:rPr>
        <w:t>Purdue University also has a good APA guide at its English Department’s Purdue OWL website.</w:t>
      </w:r>
      <w:r w:rsidRPr="0064145B">
        <w:rPr>
          <w:rFonts w:ascii="Tahoma" w:hAnsi="Tahoma" w:cs="Tahoma"/>
        </w:rPr>
        <w:t xml:space="preserve"> </w:t>
      </w:r>
      <w:r w:rsidR="00EA6BA4">
        <w:rPr>
          <w:rFonts w:ascii="Tahoma" w:hAnsi="Tahoma" w:cs="Tahoma"/>
        </w:rPr>
        <w:t>The CV Library also has a school</w:t>
      </w:r>
      <w:r w:rsidR="00FF0DC2">
        <w:rPr>
          <w:rFonts w:ascii="Tahoma" w:hAnsi="Tahoma" w:cs="Tahoma"/>
        </w:rPr>
        <w:t xml:space="preserve"> account </w:t>
      </w:r>
      <w:r w:rsidR="00EA6BA4">
        <w:rPr>
          <w:rFonts w:ascii="Tahoma" w:hAnsi="Tahoma" w:cs="Tahoma"/>
        </w:rPr>
        <w:t>with</w:t>
      </w:r>
      <w:r w:rsidR="00331E9B" w:rsidRPr="0064145B">
        <w:rPr>
          <w:rFonts w:ascii="Tahoma" w:hAnsi="Tahoma" w:cs="Tahoma"/>
        </w:rPr>
        <w:t xml:space="preserve"> </w:t>
      </w:r>
      <w:proofErr w:type="spellStart"/>
      <w:r w:rsidR="00331E9B" w:rsidRPr="00F335F6">
        <w:rPr>
          <w:rFonts w:ascii="Tahoma" w:hAnsi="Tahoma" w:cs="Tahoma"/>
        </w:rPr>
        <w:t>NoodleTools</w:t>
      </w:r>
      <w:proofErr w:type="spellEnd"/>
      <w:r w:rsidR="00FF0DC2">
        <w:rPr>
          <w:rFonts w:ascii="Tahoma" w:hAnsi="Tahoma" w:cs="Tahoma"/>
        </w:rPr>
        <w:t xml:space="preserve"> (</w:t>
      </w:r>
      <w:hyperlink r:id="rId29" w:history="1">
        <w:r w:rsidR="00FF0DC2" w:rsidRPr="00F335F6">
          <w:rPr>
            <w:rStyle w:val="Hyperlink"/>
            <w:rFonts w:ascii="Tahoma" w:hAnsi="Tahoma" w:cs="Tahoma"/>
          </w:rPr>
          <w:t>www.noodletools.com</w:t>
        </w:r>
      </w:hyperlink>
      <w:r w:rsidR="00FF0DC2">
        <w:t>)</w:t>
      </w:r>
      <w:r w:rsidR="009A7560" w:rsidRPr="00F335F6">
        <w:rPr>
          <w:rFonts w:ascii="Tahoma" w:hAnsi="Tahoma" w:cs="Tahoma"/>
        </w:rPr>
        <w:t xml:space="preserve"> </w:t>
      </w:r>
      <w:r w:rsidR="00FF0DC2">
        <w:rPr>
          <w:rFonts w:ascii="Tahoma" w:hAnsi="Tahoma" w:cs="Tahoma"/>
        </w:rPr>
        <w:t xml:space="preserve">which has a great APA wizard. Another tool that students seem to like is </w:t>
      </w:r>
      <w:proofErr w:type="spellStart"/>
      <w:r w:rsidR="009A7560" w:rsidRPr="00F335F6">
        <w:rPr>
          <w:rFonts w:ascii="Tahoma" w:hAnsi="Tahoma" w:cs="Tahoma"/>
        </w:rPr>
        <w:t>bibme</w:t>
      </w:r>
      <w:proofErr w:type="spellEnd"/>
      <w:r w:rsidR="009A7560" w:rsidRPr="00F335F6">
        <w:rPr>
          <w:rFonts w:ascii="Tahoma" w:hAnsi="Tahoma" w:cs="Tahoma"/>
        </w:rPr>
        <w:t xml:space="preserve"> </w:t>
      </w:r>
      <w:r w:rsidR="00EC7397" w:rsidRPr="00F335F6">
        <w:rPr>
          <w:rFonts w:ascii="Tahoma" w:hAnsi="Tahoma" w:cs="Tahoma"/>
        </w:rPr>
        <w:t>(</w:t>
      </w:r>
      <w:r w:rsidR="009A7560" w:rsidRPr="00F335F6">
        <w:rPr>
          <w:rFonts w:ascii="Tahoma" w:hAnsi="Tahoma" w:cs="Tahoma"/>
        </w:rPr>
        <w:t>www.bibme.com</w:t>
      </w:r>
      <w:r w:rsidR="00EC7397" w:rsidRPr="00F335F6">
        <w:rPr>
          <w:rFonts w:ascii="Tahoma" w:hAnsi="Tahoma" w:cs="Tahoma"/>
        </w:rPr>
        <w:t xml:space="preserve">). </w:t>
      </w:r>
      <w:r w:rsidR="0017534E">
        <w:rPr>
          <w:rFonts w:ascii="Tahoma" w:hAnsi="Tahoma" w:cs="Tahoma"/>
        </w:rPr>
        <w:t xml:space="preserve">Be careful using this site because, while it seems easy, it does make frequent mistakes that you will miss if </w:t>
      </w:r>
      <w:r w:rsidR="00EA6BA4">
        <w:rPr>
          <w:rFonts w:ascii="Tahoma" w:hAnsi="Tahoma" w:cs="Tahoma"/>
        </w:rPr>
        <w:t xml:space="preserve">you aren’t familiar with APA style. </w:t>
      </w:r>
    </w:p>
    <w:p w:rsidR="00EC7397" w:rsidRPr="0064145B" w:rsidRDefault="004A2996" w:rsidP="004A2996">
      <w:pPr>
        <w:autoSpaceDE w:val="0"/>
        <w:autoSpaceDN w:val="0"/>
        <w:adjustRightInd w:val="0"/>
        <w:spacing w:line="360" w:lineRule="auto"/>
        <w:ind w:firstLine="720"/>
        <w:rPr>
          <w:rFonts w:ascii="Tahoma" w:hAnsi="Tahoma" w:cs="Tahoma"/>
        </w:rPr>
      </w:pPr>
      <w:r>
        <w:rPr>
          <w:rFonts w:ascii="Tahoma" w:hAnsi="Tahoma" w:cs="Tahoma"/>
        </w:rPr>
        <w:t xml:space="preserve">If you use </w:t>
      </w:r>
      <w:proofErr w:type="spellStart"/>
      <w:r>
        <w:rPr>
          <w:rFonts w:ascii="Tahoma" w:hAnsi="Tahoma" w:cs="Tahoma"/>
        </w:rPr>
        <w:t>NoodleTools</w:t>
      </w:r>
      <w:proofErr w:type="spellEnd"/>
      <w:r w:rsidR="00F34E88">
        <w:rPr>
          <w:rFonts w:ascii="Tahoma" w:hAnsi="Tahoma" w:cs="Tahoma"/>
        </w:rPr>
        <w:t>,</w:t>
      </w:r>
      <w:r w:rsidR="00BB426A" w:rsidRPr="0064145B">
        <w:rPr>
          <w:rFonts w:ascii="Tahoma" w:hAnsi="Tahoma" w:cs="Tahoma"/>
        </w:rPr>
        <w:t xml:space="preserve"> use the format FirstName_LastName as your user name and CV</w:t>
      </w:r>
      <w:proofErr w:type="gramStart"/>
      <w:r w:rsidR="00BB426A" w:rsidRPr="0064145B">
        <w:rPr>
          <w:rFonts w:ascii="Tahoma" w:hAnsi="Tahoma" w:cs="Tahoma"/>
        </w:rPr>
        <w:t>+(</w:t>
      </w:r>
      <w:proofErr w:type="gramEnd"/>
      <w:r w:rsidR="00BB426A" w:rsidRPr="0064145B">
        <w:rPr>
          <w:rFonts w:ascii="Tahoma" w:hAnsi="Tahoma" w:cs="Tahoma"/>
        </w:rPr>
        <w:t>last 4 digits of your stu</w:t>
      </w:r>
      <w:r w:rsidR="00F34E88">
        <w:rPr>
          <w:rFonts w:ascii="Tahoma" w:hAnsi="Tahoma" w:cs="Tahoma"/>
        </w:rPr>
        <w:t>d</w:t>
      </w:r>
      <w:r w:rsidR="00BB426A" w:rsidRPr="0064145B">
        <w:rPr>
          <w:rFonts w:ascii="Tahoma" w:hAnsi="Tahoma" w:cs="Tahoma"/>
        </w:rPr>
        <w:t>ent number for the password (i.e. CV1234). That way you will be able to share your references with me or anyone else who is interested and they will be able to share with you.</w:t>
      </w:r>
      <w:r w:rsidR="00B31DAF" w:rsidRPr="00B31DAF">
        <w:rPr>
          <w:rFonts w:ascii="Tahoma" w:hAnsi="Tahoma" w:cs="Tahoma"/>
        </w:rPr>
        <w:t xml:space="preserve"> </w:t>
      </w:r>
      <w:r w:rsidR="00B31DAF" w:rsidRPr="00F335F6">
        <w:rPr>
          <w:rFonts w:ascii="Tahoma" w:hAnsi="Tahoma" w:cs="Tahoma"/>
        </w:rPr>
        <w:t>See a librarian in the school library for information about setting up an account.</w:t>
      </w:r>
      <w:r w:rsidR="00BE57AD" w:rsidRPr="00F335F6">
        <w:rPr>
          <w:rFonts w:ascii="Tahoma" w:hAnsi="Tahoma" w:cs="Tahoma"/>
        </w:rPr>
        <w:t xml:space="preserve"> Just remember that the less work you do to make up a citation, the greater the risk that you will make a mistake with the format and not even realize it, so be sure to check your (or </w:t>
      </w:r>
      <w:proofErr w:type="spellStart"/>
      <w:r w:rsidR="00BE57AD" w:rsidRPr="00F335F6">
        <w:rPr>
          <w:rFonts w:ascii="Tahoma" w:hAnsi="Tahoma" w:cs="Tahoma"/>
        </w:rPr>
        <w:t>NoodleTools’s</w:t>
      </w:r>
      <w:proofErr w:type="spellEnd"/>
      <w:r w:rsidR="00BE57AD" w:rsidRPr="00F335F6">
        <w:rPr>
          <w:rFonts w:ascii="Tahoma" w:hAnsi="Tahoma" w:cs="Tahoma"/>
        </w:rPr>
        <w:t xml:space="preserve"> or </w:t>
      </w:r>
      <w:proofErr w:type="spellStart"/>
      <w:r w:rsidR="00BE57AD" w:rsidRPr="00F335F6">
        <w:rPr>
          <w:rFonts w:ascii="Tahoma" w:hAnsi="Tahoma" w:cs="Tahoma"/>
        </w:rPr>
        <w:t>bibme’s</w:t>
      </w:r>
      <w:proofErr w:type="spellEnd"/>
      <w:r w:rsidR="00BE57AD" w:rsidRPr="00F335F6">
        <w:rPr>
          <w:rFonts w:ascii="Tahoma" w:hAnsi="Tahoma" w:cs="Tahoma"/>
        </w:rPr>
        <w:t>) work.</w:t>
      </w:r>
    </w:p>
    <w:p w:rsidR="00525606" w:rsidRPr="0064145B" w:rsidRDefault="00EC7397">
      <w:pPr>
        <w:spacing w:line="360" w:lineRule="auto"/>
        <w:ind w:firstLine="720"/>
        <w:rPr>
          <w:rFonts w:ascii="Tahoma" w:hAnsi="Tahoma" w:cs="Tahoma"/>
        </w:rPr>
      </w:pPr>
      <w:r w:rsidRPr="0064145B">
        <w:rPr>
          <w:rFonts w:ascii="Tahoma" w:hAnsi="Tahoma" w:cs="Tahoma"/>
        </w:rPr>
        <w:t xml:space="preserve"> </w:t>
      </w:r>
      <w:r w:rsidR="00525606" w:rsidRPr="0064145B">
        <w:rPr>
          <w:rFonts w:ascii="Tahoma" w:hAnsi="Tahoma" w:cs="Tahoma"/>
        </w:rPr>
        <w:t xml:space="preserve">In addition to the </w:t>
      </w:r>
      <w:r w:rsidR="00F80325">
        <w:rPr>
          <w:rFonts w:ascii="Tahoma" w:hAnsi="Tahoma" w:cs="Tahoma"/>
        </w:rPr>
        <w:t xml:space="preserve">reference </w:t>
      </w:r>
      <w:r w:rsidR="00812C10">
        <w:rPr>
          <w:rFonts w:ascii="Tahoma" w:hAnsi="Tahoma" w:cs="Tahoma"/>
        </w:rPr>
        <w:t>list</w:t>
      </w:r>
      <w:r w:rsidR="00525606" w:rsidRPr="0064145B">
        <w:rPr>
          <w:rFonts w:ascii="Tahoma" w:hAnsi="Tahoma" w:cs="Tahoma"/>
        </w:rPr>
        <w:t xml:space="preserve">, you will also need to </w:t>
      </w:r>
      <w:r w:rsidR="00525606" w:rsidRPr="00430D88">
        <w:rPr>
          <w:rFonts w:ascii="Tahoma" w:hAnsi="Tahoma" w:cs="Tahoma"/>
          <w:b/>
        </w:rPr>
        <w:t>include in-text citations throughout your research paper</w:t>
      </w:r>
      <w:r w:rsidR="00525606" w:rsidRPr="0064145B">
        <w:rPr>
          <w:rFonts w:ascii="Tahoma" w:hAnsi="Tahoma" w:cs="Tahoma"/>
        </w:rPr>
        <w:t xml:space="preserve">.  Remember that any information that is not considered common knowledge should be cited.  You must give credit to the author for his or her ideas.  </w:t>
      </w:r>
      <w:r w:rsidRPr="0064145B">
        <w:rPr>
          <w:rFonts w:ascii="Tahoma" w:hAnsi="Tahoma" w:cs="Tahoma"/>
        </w:rPr>
        <w:t>Follow the instructions for parenthetical citations given in</w:t>
      </w:r>
      <w:r w:rsidR="00F817E0">
        <w:rPr>
          <w:rFonts w:ascii="Tahoma" w:hAnsi="Tahoma" w:cs="Tahoma"/>
        </w:rPr>
        <w:t xml:space="preserve"> </w:t>
      </w:r>
      <w:proofErr w:type="spellStart"/>
      <w:r w:rsidR="00F817E0">
        <w:rPr>
          <w:rFonts w:ascii="Tahoma" w:hAnsi="Tahoma" w:cs="Tahoma"/>
        </w:rPr>
        <w:t>NoodleTools</w:t>
      </w:r>
      <w:proofErr w:type="spellEnd"/>
      <w:r w:rsidR="00F817E0">
        <w:rPr>
          <w:rFonts w:ascii="Tahoma" w:hAnsi="Tahoma" w:cs="Tahoma"/>
        </w:rPr>
        <w:t xml:space="preserve"> (</w:t>
      </w:r>
      <w:proofErr w:type="spellStart"/>
      <w:r w:rsidR="00F817E0">
        <w:rPr>
          <w:rFonts w:ascii="Tahoma" w:hAnsi="Tahoma" w:cs="Tahoma"/>
        </w:rPr>
        <w:t>i.e</w:t>
      </w:r>
      <w:proofErr w:type="spellEnd"/>
      <w:r w:rsidR="00F817E0">
        <w:rPr>
          <w:rFonts w:ascii="Tahoma" w:hAnsi="Tahoma" w:cs="Tahoma"/>
        </w:rPr>
        <w:t>, (</w:t>
      </w:r>
      <w:proofErr w:type="spellStart"/>
      <w:r w:rsidR="00F817E0">
        <w:rPr>
          <w:rFonts w:ascii="Tahoma" w:hAnsi="Tahoma" w:cs="Tahoma"/>
        </w:rPr>
        <w:t>Loya</w:t>
      </w:r>
      <w:proofErr w:type="spellEnd"/>
      <w:r w:rsidR="00F817E0">
        <w:rPr>
          <w:rFonts w:ascii="Tahoma" w:hAnsi="Tahoma" w:cs="Tahoma"/>
        </w:rPr>
        <w:t>, 2012</w:t>
      </w:r>
      <w:r w:rsidRPr="0064145B">
        <w:rPr>
          <w:rFonts w:ascii="Tahoma" w:hAnsi="Tahoma" w:cs="Tahoma"/>
        </w:rPr>
        <w:t>)).</w:t>
      </w:r>
      <w:r w:rsidR="00525606" w:rsidRPr="0064145B">
        <w:rPr>
          <w:rFonts w:ascii="Tahoma" w:hAnsi="Tahoma" w:cs="Tahoma"/>
        </w:rPr>
        <w:t xml:space="preserve">  </w:t>
      </w:r>
    </w:p>
    <w:p w:rsidR="00525606" w:rsidRPr="0064145B" w:rsidRDefault="00525606">
      <w:pPr>
        <w:rPr>
          <w:rFonts w:ascii="Tahoma" w:hAnsi="Tahoma" w:cs="Tahoma"/>
        </w:rPr>
      </w:pPr>
    </w:p>
    <w:p w:rsidR="00EC7397" w:rsidRDefault="00EC7397">
      <w:pPr>
        <w:rPr>
          <w:rFonts w:ascii="Tahoma" w:hAnsi="Tahoma" w:cs="Tahoma"/>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7D5C1D" w:rsidRDefault="007D5C1D" w:rsidP="009C244B">
      <w:pPr>
        <w:rPr>
          <w:rFonts w:ascii="Tahoma" w:hAnsi="Tahoma" w:cs="Tahoma"/>
          <w:b/>
          <w:sz w:val="36"/>
          <w:szCs w:val="36"/>
        </w:rPr>
      </w:pPr>
    </w:p>
    <w:p w:rsidR="009C244B" w:rsidRDefault="007819F1" w:rsidP="009C244B">
      <w:pPr>
        <w:rPr>
          <w:rFonts w:ascii="Tahoma" w:hAnsi="Tahoma" w:cs="Tahoma"/>
          <w:b/>
          <w:sz w:val="36"/>
          <w:szCs w:val="36"/>
        </w:rPr>
      </w:pPr>
      <w:r w:rsidRPr="009C244B">
        <w:rPr>
          <w:rFonts w:ascii="Tahoma" w:hAnsi="Tahoma" w:cs="Tahoma"/>
          <w:b/>
          <w:sz w:val="36"/>
          <w:szCs w:val="36"/>
        </w:rPr>
        <w:t xml:space="preserve">Sample </w:t>
      </w:r>
      <w:r w:rsidR="00B21670" w:rsidRPr="009C244B">
        <w:rPr>
          <w:rFonts w:ascii="Tahoma" w:hAnsi="Tahoma" w:cs="Tahoma"/>
          <w:b/>
          <w:sz w:val="36"/>
          <w:szCs w:val="36"/>
        </w:rPr>
        <w:t>Science Fair Report Format</w:t>
      </w:r>
    </w:p>
    <w:p w:rsidR="00153628" w:rsidRDefault="00153628" w:rsidP="009C244B">
      <w:pPr>
        <w:rPr>
          <w:rFonts w:ascii="Tahoma" w:hAnsi="Tahoma" w:cs="Tahoma"/>
          <w:b/>
          <w:sz w:val="36"/>
          <w:szCs w:val="36"/>
        </w:rPr>
      </w:pPr>
    </w:p>
    <w:p w:rsidR="009A60A6" w:rsidRDefault="009A60A6" w:rsidP="009C244B">
      <w:pPr>
        <w:rPr>
          <w:rFonts w:ascii="Tahoma" w:hAnsi="Tahoma" w:cs="Tahoma"/>
          <w:b/>
          <w:sz w:val="36"/>
          <w:szCs w:val="36"/>
        </w:rPr>
      </w:pPr>
    </w:p>
    <w:p w:rsidR="00821243" w:rsidRDefault="00E35C40" w:rsidP="005F73E1">
      <w:pPr>
        <w:jc w:val="center"/>
        <w:rPr>
          <w:rFonts w:ascii="Tahoma" w:hAnsi="Tahoma" w:cs="Tahoma"/>
          <w:b/>
          <w:sz w:val="36"/>
          <w:szCs w:val="36"/>
        </w:rPr>
      </w:pPr>
      <w:r w:rsidRPr="002828BC">
        <w:rPr>
          <w:rFonts w:ascii="Tahoma" w:hAnsi="Tahoma" w:cs="Tahoma"/>
          <w:b/>
          <w:sz w:val="36"/>
          <w:szCs w:val="36"/>
          <w:bdr w:val="single" w:sz="4" w:space="0" w:color="000000"/>
        </w:rPr>
        <w:pict>
          <v:shape id="_x0000_i1034" type="#_x0000_t75" style="width:416.7pt;height:556.85pt" o:bordertopcolor="yellow pure" o:borderleftcolor="yellow pure" o:borderbottomcolor="yellow pure" o:borderrightcolor="yellow pure">
            <v:imagedata r:id="rId30" o:title=""/>
            <w10:bordertop type="single" width="4"/>
            <w10:borderleft type="single" width="4"/>
            <w10:borderbottom type="single" width="4"/>
            <w10:borderright type="single" width="4"/>
          </v:shape>
        </w:pict>
      </w:r>
    </w:p>
    <w:p w:rsidR="0048107D" w:rsidRPr="009C244B" w:rsidRDefault="0048107D" w:rsidP="009C244B">
      <w:pPr>
        <w:rPr>
          <w:rFonts w:ascii="Tahoma" w:hAnsi="Tahoma" w:cs="Tahoma"/>
          <w:b/>
          <w:sz w:val="36"/>
          <w:szCs w:val="36"/>
        </w:rPr>
      </w:pPr>
    </w:p>
    <w:p w:rsidR="00EC7397" w:rsidRPr="0064145B" w:rsidRDefault="00EC7397" w:rsidP="002A378F">
      <w:pPr>
        <w:jc w:val="center"/>
        <w:rPr>
          <w:rFonts w:ascii="Tahoma" w:hAnsi="Tahoma" w:cs="Tahoma"/>
        </w:rPr>
      </w:pPr>
    </w:p>
    <w:p w:rsidR="00EC7397" w:rsidRDefault="00EC7397">
      <w:pPr>
        <w:rPr>
          <w:rFonts w:ascii="Tahoma" w:hAnsi="Tahoma" w:cs="Tahoma"/>
        </w:rPr>
      </w:pPr>
    </w:p>
    <w:p w:rsidR="00153628" w:rsidRPr="0064145B" w:rsidRDefault="00153628">
      <w:pPr>
        <w:rPr>
          <w:rFonts w:ascii="Tahoma" w:hAnsi="Tahoma" w:cs="Tahoma"/>
        </w:rPr>
      </w:pPr>
    </w:p>
    <w:p w:rsidR="00EC7397" w:rsidRDefault="00EC7397">
      <w:pPr>
        <w:rPr>
          <w:rFonts w:ascii="Tahoma" w:hAnsi="Tahoma" w:cs="Tahoma"/>
        </w:rPr>
      </w:pPr>
    </w:p>
    <w:p w:rsidR="00821243" w:rsidRDefault="00E35C40">
      <w:pPr>
        <w:rPr>
          <w:rFonts w:ascii="Tahoma" w:hAnsi="Tahoma" w:cs="Tahoma"/>
        </w:rPr>
      </w:pPr>
      <w:r>
        <w:rPr>
          <w:noProof/>
        </w:rPr>
      </w:r>
      <w:r>
        <w:rPr>
          <w:rFonts w:ascii="Tahoma" w:hAnsi="Tahoma" w:cs="Tahoma"/>
        </w:rPr>
        <w:pict>
          <v:group id="_x0000_s1091" editas="canvas" style="width:421.5pt;height:555pt;mso-position-horizontal-relative:char;mso-position-vertical-relative:line" coordsize="8430,11100">
            <o:lock v:ext="edit" aspectratio="t"/>
            <v:shape id="_x0000_s1090" type="#_x0000_t75" style="position:absolute;width:8430;height:11100" o:preferrelative="f">
              <v:fill o:detectmouseclick="t"/>
              <v:path o:extrusionok="t" o:connecttype="none"/>
              <o:lock v:ext="edit" text="t"/>
            </v:shape>
            <v:shape id="_x0000_s1092" type="#_x0000_t75" style="position:absolute;width:8449;height:11119" stroked="t">
              <v:imagedata r:id="rId31" o:title=""/>
            </v:shape>
            <w10:anchorlock/>
          </v:group>
        </w:pict>
      </w:r>
    </w:p>
    <w:p w:rsidR="00821243" w:rsidRDefault="00821243">
      <w:pPr>
        <w:rPr>
          <w:rFonts w:ascii="Tahoma" w:hAnsi="Tahoma" w:cs="Tahoma"/>
        </w:rPr>
      </w:pPr>
    </w:p>
    <w:p w:rsidR="00821243" w:rsidRPr="0064145B" w:rsidRDefault="00821243">
      <w:pPr>
        <w:rPr>
          <w:rFonts w:ascii="Tahoma" w:hAnsi="Tahoma" w:cs="Tahoma"/>
        </w:rPr>
      </w:pPr>
    </w:p>
    <w:p w:rsidR="00EC7397" w:rsidRDefault="00EC7397">
      <w:pPr>
        <w:rPr>
          <w:rFonts w:ascii="Tahoma" w:hAnsi="Tahoma" w:cs="Tahoma"/>
        </w:rPr>
      </w:pPr>
    </w:p>
    <w:p w:rsidR="00153628" w:rsidRPr="0064145B" w:rsidRDefault="00153628">
      <w:pPr>
        <w:rPr>
          <w:rFonts w:ascii="Tahoma" w:hAnsi="Tahoma" w:cs="Tahoma"/>
        </w:rPr>
      </w:pPr>
    </w:p>
    <w:p w:rsidR="00EC7397" w:rsidRDefault="00EC7397">
      <w:pPr>
        <w:rPr>
          <w:rFonts w:ascii="Tahoma" w:hAnsi="Tahoma" w:cs="Tahoma"/>
        </w:rPr>
      </w:pPr>
    </w:p>
    <w:p w:rsidR="008F4D81" w:rsidRDefault="008F4D81">
      <w:pPr>
        <w:rPr>
          <w:rFonts w:ascii="Tahoma" w:hAnsi="Tahoma" w:cs="Tahoma"/>
        </w:rPr>
      </w:pPr>
    </w:p>
    <w:p w:rsidR="008F4D81" w:rsidRDefault="009A60A6" w:rsidP="005F73E1">
      <w:pPr>
        <w:jc w:val="center"/>
        <w:rPr>
          <w:rFonts w:ascii="Tahoma" w:hAnsi="Tahoma" w:cs="Tahoma"/>
        </w:rPr>
      </w:pPr>
      <w:r w:rsidRPr="002828BC">
        <w:rPr>
          <w:rFonts w:ascii="Tahoma" w:hAnsi="Tahoma" w:cs="Tahoma"/>
          <w:bdr w:val="single" w:sz="4" w:space="0" w:color="000000"/>
        </w:rPr>
        <w:pict>
          <v:shape id="_x0000_i1036" type="#_x0000_t75" style="width:421.3pt;height:563.75pt" o:bordertopcolor="yellow pure" o:borderleftcolor="yellow pure" o:borderbottomcolor="yellow pure" o:borderrightcolor="yellow pure">
            <v:imagedata r:id="rId32" o:title=""/>
            <w10:bordertop type="single" width="4"/>
            <w10:borderleft type="single" width="4"/>
            <w10:borderbottom type="single" width="4"/>
            <w10:borderright type="single" width="4"/>
          </v:shape>
        </w:pict>
      </w:r>
    </w:p>
    <w:p w:rsidR="00E4371E" w:rsidRDefault="00E4371E">
      <w:pPr>
        <w:rPr>
          <w:rFonts w:ascii="Tahoma" w:hAnsi="Tahoma" w:cs="Tahoma"/>
        </w:rPr>
      </w:pPr>
    </w:p>
    <w:p w:rsidR="00E4371E" w:rsidRDefault="00E4371E">
      <w:pPr>
        <w:rPr>
          <w:rFonts w:ascii="Tahoma" w:hAnsi="Tahoma" w:cs="Tahoma"/>
        </w:rPr>
      </w:pPr>
    </w:p>
    <w:p w:rsidR="00E4371E" w:rsidRDefault="00E4371E">
      <w:pPr>
        <w:rPr>
          <w:rFonts w:ascii="Tahoma" w:hAnsi="Tahoma" w:cs="Tahoma"/>
        </w:rPr>
      </w:pPr>
    </w:p>
    <w:p w:rsidR="00E4371E" w:rsidRDefault="00E4371E">
      <w:pPr>
        <w:rPr>
          <w:rFonts w:ascii="Tahoma" w:hAnsi="Tahoma" w:cs="Tahoma"/>
        </w:rPr>
      </w:pPr>
    </w:p>
    <w:p w:rsidR="00EC7397" w:rsidRPr="0064145B" w:rsidRDefault="009A60A6" w:rsidP="005F73E1">
      <w:pPr>
        <w:jc w:val="center"/>
        <w:rPr>
          <w:rFonts w:ascii="Tahoma" w:hAnsi="Tahoma" w:cs="Tahoma"/>
        </w:rPr>
      </w:pPr>
      <w:r w:rsidRPr="009A60A6">
        <w:rPr>
          <w:rFonts w:ascii="Tahoma" w:hAnsi="Tahoma" w:cs="Tahoma"/>
        </w:rPr>
        <w:pict>
          <v:shape id="_x0000_i1037" type="#_x0000_t75" style="width:409.8pt;height:533.1pt" o:bordertopcolor="yellow pure" o:borderleftcolor="yellow pure" o:borderbottomcolor="yellow pure" o:borderrightcolor="yellow pure">
            <v:imagedata r:id="rId33" o:title=""/>
            <w10:bordertop type="single" width="4"/>
            <w10:borderleft type="single" width="4"/>
            <w10:borderbottom type="single" width="4"/>
            <w10:borderright type="single" width="4"/>
          </v:shape>
        </w:pict>
      </w:r>
    </w:p>
    <w:p w:rsidR="00EC7397" w:rsidRPr="0064145B" w:rsidRDefault="00EC7397">
      <w:pPr>
        <w:rPr>
          <w:rFonts w:ascii="Tahoma" w:hAnsi="Tahoma" w:cs="Tahoma"/>
        </w:rPr>
      </w:pPr>
    </w:p>
    <w:p w:rsidR="00EC7397" w:rsidRPr="0064145B" w:rsidRDefault="00EC7397">
      <w:pPr>
        <w:rPr>
          <w:rFonts w:ascii="Tahoma" w:hAnsi="Tahoma" w:cs="Tahoma"/>
        </w:rPr>
      </w:pPr>
    </w:p>
    <w:p w:rsidR="00EC7397" w:rsidRPr="0064145B" w:rsidRDefault="00EC7397">
      <w:pPr>
        <w:rPr>
          <w:rFonts w:ascii="Tahoma" w:hAnsi="Tahoma" w:cs="Tahoma"/>
        </w:rPr>
      </w:pPr>
    </w:p>
    <w:p w:rsidR="00EC7397" w:rsidRPr="0064145B" w:rsidRDefault="00EC7397">
      <w:pPr>
        <w:rPr>
          <w:rFonts w:ascii="Tahoma" w:hAnsi="Tahoma" w:cs="Tahoma"/>
        </w:rPr>
      </w:pPr>
    </w:p>
    <w:p w:rsidR="00EC7397" w:rsidRPr="0064145B" w:rsidRDefault="00EC7397">
      <w:pPr>
        <w:rPr>
          <w:rFonts w:ascii="Tahoma" w:hAnsi="Tahoma" w:cs="Tahoma"/>
        </w:rPr>
      </w:pPr>
    </w:p>
    <w:p w:rsidR="00EC7397" w:rsidRDefault="00EC7397">
      <w:pPr>
        <w:rPr>
          <w:rFonts w:ascii="Tahoma" w:hAnsi="Tahoma" w:cs="Tahoma"/>
        </w:rPr>
      </w:pPr>
    </w:p>
    <w:p w:rsidR="00CF5AD8" w:rsidRPr="0064145B" w:rsidRDefault="00CF5AD8">
      <w:pPr>
        <w:rPr>
          <w:rFonts w:ascii="Tahoma" w:hAnsi="Tahoma" w:cs="Tahoma"/>
        </w:rPr>
      </w:pPr>
    </w:p>
    <w:p w:rsidR="00EC7397" w:rsidRPr="0064145B" w:rsidRDefault="00871A96" w:rsidP="005F73E1">
      <w:pPr>
        <w:jc w:val="center"/>
        <w:rPr>
          <w:rFonts w:ascii="Tahoma" w:hAnsi="Tahoma" w:cs="Tahoma"/>
        </w:rPr>
      </w:pPr>
      <w:r w:rsidRPr="002828BC">
        <w:rPr>
          <w:rFonts w:ascii="Tahoma" w:hAnsi="Tahoma" w:cs="Tahoma"/>
          <w:bdr w:val="single" w:sz="4" w:space="0" w:color="000000"/>
        </w:rPr>
        <w:pict>
          <v:shape id="_x0000_i1038" type="#_x0000_t75" style="width:404.45pt;height:536.95pt" o:bordertopcolor="yellow pure" o:borderleftcolor="yellow pure" o:borderbottomcolor="yellow pure" o:borderrightcolor="yellow pure">
            <v:imagedata r:id="rId34" o:title=""/>
            <w10:bordertop type="single" width="4"/>
            <w10:borderleft type="single" width="4"/>
            <w10:borderbottom type="single" width="4"/>
            <w10:borderright type="single" width="4"/>
          </v:shape>
        </w:pict>
      </w:r>
    </w:p>
    <w:p w:rsidR="00EC7397" w:rsidRPr="0064145B" w:rsidRDefault="00EC7397">
      <w:pPr>
        <w:rPr>
          <w:rFonts w:ascii="Tahoma" w:hAnsi="Tahoma" w:cs="Tahoma"/>
        </w:rPr>
      </w:pPr>
    </w:p>
    <w:p w:rsidR="00EC7397" w:rsidRPr="0064145B" w:rsidRDefault="00EC7397">
      <w:pPr>
        <w:rPr>
          <w:rFonts w:ascii="Tahoma" w:hAnsi="Tahoma" w:cs="Tahoma"/>
        </w:rPr>
      </w:pPr>
    </w:p>
    <w:p w:rsidR="00EC7397" w:rsidRPr="0064145B" w:rsidRDefault="00EC7397">
      <w:pPr>
        <w:rPr>
          <w:rFonts w:ascii="Tahoma" w:hAnsi="Tahoma" w:cs="Tahoma"/>
        </w:rPr>
      </w:pPr>
    </w:p>
    <w:p w:rsidR="00EC7397" w:rsidRPr="0064145B" w:rsidRDefault="00EC7397">
      <w:pPr>
        <w:rPr>
          <w:rFonts w:ascii="Tahoma" w:hAnsi="Tahoma" w:cs="Tahoma"/>
        </w:rPr>
      </w:pPr>
    </w:p>
    <w:p w:rsidR="00EC7397" w:rsidRPr="0064145B" w:rsidRDefault="00EC7397">
      <w:pPr>
        <w:rPr>
          <w:rFonts w:ascii="Tahoma" w:hAnsi="Tahoma" w:cs="Tahoma"/>
        </w:rPr>
      </w:pPr>
    </w:p>
    <w:p w:rsidR="00525606" w:rsidRPr="0064145B" w:rsidRDefault="00525606">
      <w:pPr>
        <w:rPr>
          <w:rFonts w:ascii="Tahoma" w:hAnsi="Tahoma" w:cs="Tahoma"/>
        </w:rPr>
      </w:pPr>
    </w:p>
    <w:p w:rsidR="00525606" w:rsidRPr="0064145B" w:rsidRDefault="00525606">
      <w:pPr>
        <w:rPr>
          <w:rFonts w:ascii="Tahoma" w:hAnsi="Tahoma" w:cs="Tahoma"/>
        </w:rPr>
      </w:pPr>
    </w:p>
    <w:p w:rsidR="00525606" w:rsidRPr="0064145B" w:rsidRDefault="00871A96" w:rsidP="005F73E1">
      <w:pPr>
        <w:jc w:val="center"/>
        <w:rPr>
          <w:rFonts w:ascii="Tahoma" w:hAnsi="Tahoma" w:cs="Tahoma"/>
        </w:rPr>
      </w:pPr>
      <w:r w:rsidRPr="002828BC">
        <w:rPr>
          <w:rFonts w:ascii="Tahoma" w:hAnsi="Tahoma" w:cs="Tahoma"/>
          <w:bdr w:val="single" w:sz="4" w:space="0" w:color="000000"/>
        </w:rPr>
        <w:pict>
          <v:shape id="_x0000_i1039" type="#_x0000_t75" style="width:402.15pt;height:530.8pt" o:bordertopcolor="yellow pure" o:borderleftcolor="yellow pure" o:borderbottomcolor="yellow pure" o:borderrightcolor="yellow pure">
            <v:imagedata r:id="rId35" o:title=""/>
            <w10:bordertop type="single" width="4"/>
            <w10:borderleft type="single" width="4"/>
            <w10:borderbottom type="single" width="4"/>
            <w10:borderright type="single" width="4"/>
          </v:shape>
        </w:pict>
      </w:r>
    </w:p>
    <w:p w:rsidR="00525606" w:rsidRPr="0064145B" w:rsidRDefault="00525606">
      <w:pPr>
        <w:rPr>
          <w:rFonts w:ascii="Tahoma" w:hAnsi="Tahoma" w:cs="Tahoma"/>
        </w:rPr>
      </w:pPr>
    </w:p>
    <w:p w:rsidR="00525606" w:rsidRPr="0064145B" w:rsidRDefault="00525606">
      <w:pPr>
        <w:rPr>
          <w:rFonts w:ascii="Tahoma" w:hAnsi="Tahoma" w:cs="Tahoma"/>
        </w:rPr>
      </w:pPr>
    </w:p>
    <w:p w:rsidR="00525606" w:rsidRPr="0064145B" w:rsidRDefault="00525606">
      <w:pPr>
        <w:rPr>
          <w:rFonts w:ascii="Tahoma" w:hAnsi="Tahoma" w:cs="Tahoma"/>
        </w:rPr>
      </w:pPr>
    </w:p>
    <w:p w:rsidR="00525606" w:rsidRPr="0064145B" w:rsidRDefault="00525606">
      <w:pPr>
        <w:rPr>
          <w:rFonts w:ascii="Tahoma" w:hAnsi="Tahoma" w:cs="Tahoma"/>
        </w:rPr>
      </w:pPr>
    </w:p>
    <w:p w:rsidR="00153628" w:rsidRDefault="00D76041" w:rsidP="005F73E1">
      <w:pPr>
        <w:pStyle w:val="Heading1"/>
        <w:jc w:val="center"/>
        <w:rPr>
          <w:rFonts w:ascii="Tahoma" w:hAnsi="Tahoma" w:cs="Tahoma"/>
          <w:b/>
          <w:sz w:val="48"/>
        </w:rPr>
      </w:pPr>
      <w:r w:rsidRPr="002828BC">
        <w:rPr>
          <w:rFonts w:ascii="Tahoma" w:hAnsi="Tahoma" w:cs="Tahoma"/>
          <w:b/>
          <w:sz w:val="48"/>
          <w:bdr w:val="single" w:sz="4" w:space="0" w:color="000000"/>
        </w:rPr>
        <w:pict>
          <v:shape id="_x0000_i1040" type="#_x0000_t75" style="width:420.5pt;height:556.1pt" o:bordertopcolor="yellow pure" o:borderleftcolor="yellow pure" o:borderbottomcolor="yellow pure" o:borderrightcolor="yellow pure">
            <v:imagedata r:id="rId36" o:title=""/>
            <w10:bordertop type="single" width="4"/>
            <w10:borderleft type="single" width="4"/>
            <w10:borderbottom type="single" width="4"/>
            <w10:borderright type="single" width="4"/>
          </v:shape>
        </w:pict>
      </w:r>
    </w:p>
    <w:p w:rsidR="00153628" w:rsidRDefault="00153628" w:rsidP="004F1203">
      <w:pPr>
        <w:pStyle w:val="Heading1"/>
        <w:rPr>
          <w:rFonts w:ascii="Tahoma" w:hAnsi="Tahoma" w:cs="Tahoma"/>
          <w:b/>
          <w:sz w:val="48"/>
        </w:rPr>
      </w:pPr>
    </w:p>
    <w:p w:rsidR="00153628" w:rsidRDefault="00153628" w:rsidP="004F1203">
      <w:pPr>
        <w:pStyle w:val="Heading1"/>
        <w:rPr>
          <w:rFonts w:ascii="Tahoma" w:hAnsi="Tahoma" w:cs="Tahoma"/>
          <w:b/>
          <w:sz w:val="48"/>
        </w:rPr>
      </w:pPr>
    </w:p>
    <w:p w:rsidR="00153628" w:rsidRDefault="00153628" w:rsidP="004F1203">
      <w:pPr>
        <w:pStyle w:val="Heading1"/>
        <w:rPr>
          <w:rFonts w:ascii="Tahoma" w:hAnsi="Tahoma" w:cs="Tahoma"/>
          <w:b/>
          <w:sz w:val="48"/>
        </w:rPr>
      </w:pPr>
    </w:p>
    <w:p w:rsidR="00153628" w:rsidRDefault="00D76041" w:rsidP="005F73E1">
      <w:pPr>
        <w:pStyle w:val="Heading1"/>
        <w:jc w:val="center"/>
        <w:rPr>
          <w:rFonts w:ascii="Tahoma" w:hAnsi="Tahoma" w:cs="Tahoma"/>
          <w:b/>
          <w:sz w:val="48"/>
        </w:rPr>
      </w:pPr>
      <w:r w:rsidRPr="002828BC">
        <w:rPr>
          <w:rFonts w:ascii="Tahoma" w:hAnsi="Tahoma" w:cs="Tahoma"/>
          <w:b/>
          <w:sz w:val="48"/>
          <w:bdr w:val="single" w:sz="4" w:space="0" w:color="000000"/>
        </w:rPr>
        <w:pict>
          <v:shape id="_x0000_i1041" type="#_x0000_t75" style="width:412.85pt;height:541.55pt" o:bordertopcolor="yellow pure" o:borderleftcolor="yellow pure" o:borderbottomcolor="yellow pure" o:borderrightcolor="yellow pure">
            <v:imagedata r:id="rId37" o:title=""/>
            <w10:bordertop type="single" width="4"/>
            <w10:borderleft type="single" width="4"/>
            <w10:borderbottom type="single" width="4"/>
            <w10:borderright type="single" width="4"/>
          </v:shape>
        </w:pict>
      </w:r>
    </w:p>
    <w:p w:rsidR="00153628" w:rsidRDefault="00153628" w:rsidP="004F1203">
      <w:pPr>
        <w:pStyle w:val="Heading1"/>
        <w:rPr>
          <w:rFonts w:ascii="Tahoma" w:hAnsi="Tahoma" w:cs="Tahoma"/>
          <w:b/>
          <w:sz w:val="48"/>
        </w:rPr>
      </w:pPr>
    </w:p>
    <w:p w:rsidR="00153628" w:rsidRDefault="00153628" w:rsidP="004F1203">
      <w:pPr>
        <w:pStyle w:val="Heading1"/>
        <w:rPr>
          <w:rFonts w:ascii="Tahoma" w:hAnsi="Tahoma" w:cs="Tahoma"/>
          <w:b/>
          <w:sz w:val="48"/>
        </w:rPr>
      </w:pPr>
    </w:p>
    <w:p w:rsidR="00153628" w:rsidRDefault="00153628" w:rsidP="004F1203">
      <w:pPr>
        <w:pStyle w:val="Heading1"/>
        <w:rPr>
          <w:rFonts w:ascii="Tahoma" w:hAnsi="Tahoma" w:cs="Tahoma"/>
          <w:b/>
          <w:sz w:val="48"/>
        </w:rPr>
      </w:pPr>
    </w:p>
    <w:p w:rsidR="00153628" w:rsidRDefault="005F73E1" w:rsidP="005F73E1">
      <w:pPr>
        <w:pStyle w:val="Heading1"/>
        <w:jc w:val="center"/>
        <w:rPr>
          <w:rFonts w:ascii="Tahoma" w:hAnsi="Tahoma" w:cs="Tahoma"/>
          <w:b/>
          <w:sz w:val="48"/>
        </w:rPr>
      </w:pPr>
      <w:r w:rsidRPr="002828BC">
        <w:rPr>
          <w:rFonts w:ascii="Tahoma" w:hAnsi="Tahoma" w:cs="Tahoma"/>
          <w:b/>
          <w:sz w:val="48"/>
          <w:bdr w:val="single" w:sz="4" w:space="0" w:color="000000"/>
        </w:rPr>
        <w:pict>
          <v:shape id="_x0000_i1042" type="#_x0000_t75" style="width:403.65pt;height:546.9pt" o:bordertopcolor="yellow pure" o:borderleftcolor="yellow pure" o:borderbottomcolor="yellow pure" o:borderrightcolor="yellow pure">
            <v:imagedata r:id="rId38" o:title=""/>
            <w10:bordertop type="single" width="4"/>
            <w10:borderleft type="single" width="4"/>
            <w10:borderbottom type="single" width="4"/>
            <w10:borderright type="single" width="4"/>
          </v:shape>
        </w:pict>
      </w:r>
    </w:p>
    <w:p w:rsidR="00153628" w:rsidRDefault="00153628" w:rsidP="004F1203">
      <w:pPr>
        <w:pStyle w:val="Heading1"/>
        <w:rPr>
          <w:rFonts w:ascii="Tahoma" w:hAnsi="Tahoma" w:cs="Tahoma"/>
          <w:b/>
          <w:sz w:val="48"/>
        </w:rPr>
      </w:pPr>
    </w:p>
    <w:p w:rsidR="00153628" w:rsidRDefault="00153628" w:rsidP="004F1203">
      <w:pPr>
        <w:pStyle w:val="Heading1"/>
        <w:rPr>
          <w:rFonts w:ascii="Tahoma" w:hAnsi="Tahoma" w:cs="Tahoma"/>
          <w:b/>
          <w:sz w:val="48"/>
        </w:rPr>
      </w:pPr>
    </w:p>
    <w:p w:rsidR="00153628" w:rsidRDefault="00153628" w:rsidP="004F1203">
      <w:pPr>
        <w:pStyle w:val="Heading1"/>
        <w:rPr>
          <w:rFonts w:ascii="Tahoma" w:hAnsi="Tahoma" w:cs="Tahoma"/>
          <w:b/>
          <w:sz w:val="48"/>
        </w:rPr>
      </w:pPr>
    </w:p>
    <w:p w:rsidR="00525606" w:rsidRDefault="00525606" w:rsidP="004F1203">
      <w:pPr>
        <w:pStyle w:val="Heading1"/>
        <w:rPr>
          <w:rFonts w:ascii="Tahoma" w:hAnsi="Tahoma" w:cs="Tahoma"/>
          <w:b/>
          <w:sz w:val="48"/>
        </w:rPr>
      </w:pPr>
      <w:r>
        <w:rPr>
          <w:rFonts w:ascii="Tahoma" w:hAnsi="Tahoma" w:cs="Tahoma"/>
          <w:b/>
          <w:sz w:val="48"/>
        </w:rPr>
        <w:t>Interview Rubric</w:t>
      </w:r>
    </w:p>
    <w:p w:rsidR="00525606" w:rsidRDefault="00525606">
      <w:pP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52"/>
        <w:gridCol w:w="6876"/>
      </w:tblGrid>
      <w:tr w:rsidR="00525606">
        <w:tc>
          <w:tcPr>
            <w:tcW w:w="2952" w:type="dxa"/>
          </w:tcPr>
          <w:p w:rsidR="00525606" w:rsidRDefault="00525606">
            <w:pPr>
              <w:pStyle w:val="Heading2"/>
              <w:rPr>
                <w:rFonts w:ascii="Tahoma" w:hAnsi="Tahoma" w:cs="Tahoma"/>
              </w:rPr>
            </w:pPr>
            <w:r>
              <w:rPr>
                <w:rFonts w:ascii="Tahoma" w:hAnsi="Tahoma" w:cs="Tahoma"/>
              </w:rPr>
              <w:t>Score</w:t>
            </w:r>
          </w:p>
        </w:tc>
        <w:tc>
          <w:tcPr>
            <w:tcW w:w="6876" w:type="dxa"/>
          </w:tcPr>
          <w:p w:rsidR="00525606" w:rsidRDefault="00525606">
            <w:pPr>
              <w:rPr>
                <w:rFonts w:ascii="Tahoma" w:hAnsi="Tahoma" w:cs="Tahoma"/>
                <w:b/>
                <w:sz w:val="28"/>
              </w:rPr>
            </w:pPr>
            <w:r>
              <w:rPr>
                <w:rFonts w:ascii="Tahoma" w:hAnsi="Tahoma" w:cs="Tahoma"/>
                <w:b/>
                <w:sz w:val="28"/>
              </w:rPr>
              <w:t>Explanation of Score</w:t>
            </w:r>
          </w:p>
        </w:tc>
      </w:tr>
      <w:tr w:rsidR="00525606">
        <w:tc>
          <w:tcPr>
            <w:tcW w:w="2952" w:type="dxa"/>
          </w:tcPr>
          <w:p w:rsidR="00525606" w:rsidRDefault="00525606">
            <w:pPr>
              <w:jc w:val="center"/>
              <w:rPr>
                <w:rFonts w:ascii="Tahoma" w:hAnsi="Tahoma" w:cs="Tahoma"/>
                <w:b/>
                <w:sz w:val="36"/>
              </w:rPr>
            </w:pPr>
            <w:r>
              <w:rPr>
                <w:rFonts w:ascii="Tahoma" w:hAnsi="Tahoma" w:cs="Tahoma"/>
                <w:b/>
                <w:sz w:val="36"/>
              </w:rPr>
              <w:t>10</w:t>
            </w:r>
          </w:p>
        </w:tc>
        <w:tc>
          <w:tcPr>
            <w:tcW w:w="6876" w:type="dxa"/>
          </w:tcPr>
          <w:p w:rsidR="00525606" w:rsidRDefault="00525606">
            <w:pPr>
              <w:rPr>
                <w:rFonts w:ascii="Tahoma" w:hAnsi="Tahoma" w:cs="Tahoma"/>
              </w:rPr>
            </w:pPr>
            <w:r>
              <w:rPr>
                <w:rFonts w:ascii="Tahoma" w:hAnsi="Tahoma" w:cs="Tahoma"/>
              </w:rPr>
              <w:t xml:space="preserve">Detailed, articulate, and </w:t>
            </w:r>
            <w:r>
              <w:rPr>
                <w:rFonts w:ascii="Tahoma" w:hAnsi="Tahoma" w:cs="Tahoma"/>
                <w:u w:val="single"/>
              </w:rPr>
              <w:t>unprompted</w:t>
            </w:r>
            <w:r>
              <w:rPr>
                <w:rFonts w:ascii="Tahoma" w:hAnsi="Tahoma" w:cs="Tahoma"/>
              </w:rPr>
              <w:t xml:space="preserve"> </w:t>
            </w:r>
            <w:r>
              <w:rPr>
                <w:rFonts w:ascii="Tahoma" w:hAnsi="Tahoma" w:cs="Tahoma"/>
                <w:u w:val="single"/>
              </w:rPr>
              <w:t>account</w:t>
            </w:r>
            <w:r>
              <w:rPr>
                <w:rFonts w:ascii="Tahoma" w:hAnsi="Tahoma" w:cs="Tahoma"/>
              </w:rPr>
              <w:t xml:space="preserve"> of research, experimental design, experimentation, data collection, and analysis that shows </w:t>
            </w:r>
            <w:r>
              <w:rPr>
                <w:rFonts w:ascii="Tahoma" w:hAnsi="Tahoma" w:cs="Tahoma"/>
                <w:u w:val="single"/>
              </w:rPr>
              <w:t>overwhelming</w:t>
            </w:r>
            <w:r>
              <w:rPr>
                <w:rFonts w:ascii="Tahoma" w:hAnsi="Tahoma" w:cs="Tahoma"/>
              </w:rPr>
              <w:t xml:space="preserve"> </w:t>
            </w:r>
            <w:r>
              <w:rPr>
                <w:rFonts w:ascii="Tahoma" w:hAnsi="Tahoma" w:cs="Tahoma"/>
                <w:u w:val="single"/>
              </w:rPr>
              <w:t>evidence</w:t>
            </w:r>
            <w:r>
              <w:rPr>
                <w:rFonts w:ascii="Tahoma" w:hAnsi="Tahoma" w:cs="Tahoma"/>
              </w:rPr>
              <w:t xml:space="preserve"> of the scientific process including stating options presented in thought, research, and rational decisions made concerning the project along the way.</w:t>
            </w:r>
          </w:p>
        </w:tc>
      </w:tr>
      <w:tr w:rsidR="00525606">
        <w:tc>
          <w:tcPr>
            <w:tcW w:w="2952" w:type="dxa"/>
          </w:tcPr>
          <w:p w:rsidR="00525606" w:rsidRDefault="00525606">
            <w:pPr>
              <w:jc w:val="center"/>
              <w:rPr>
                <w:rFonts w:ascii="Tahoma" w:hAnsi="Tahoma" w:cs="Tahoma"/>
                <w:b/>
                <w:sz w:val="36"/>
              </w:rPr>
            </w:pPr>
            <w:r>
              <w:rPr>
                <w:rFonts w:ascii="Tahoma" w:hAnsi="Tahoma" w:cs="Tahoma"/>
                <w:b/>
                <w:sz w:val="36"/>
              </w:rPr>
              <w:t>9</w:t>
            </w:r>
          </w:p>
        </w:tc>
        <w:tc>
          <w:tcPr>
            <w:tcW w:w="6876" w:type="dxa"/>
          </w:tcPr>
          <w:p w:rsidR="00525606" w:rsidRDefault="00525606">
            <w:pPr>
              <w:rPr>
                <w:rFonts w:ascii="Tahoma" w:hAnsi="Tahoma" w:cs="Tahoma"/>
              </w:rPr>
            </w:pPr>
            <w:r>
              <w:rPr>
                <w:rFonts w:ascii="Tahoma" w:hAnsi="Tahoma" w:cs="Tahoma"/>
              </w:rPr>
              <w:t xml:space="preserve">Detailed, articulate, and </w:t>
            </w:r>
            <w:r>
              <w:rPr>
                <w:rFonts w:ascii="Tahoma" w:hAnsi="Tahoma" w:cs="Tahoma"/>
                <w:u w:val="single"/>
              </w:rPr>
              <w:t>unprompted</w:t>
            </w:r>
            <w:r>
              <w:rPr>
                <w:rFonts w:ascii="Tahoma" w:hAnsi="Tahoma" w:cs="Tahoma"/>
              </w:rPr>
              <w:t xml:space="preserve"> </w:t>
            </w:r>
            <w:r>
              <w:rPr>
                <w:rFonts w:ascii="Tahoma" w:hAnsi="Tahoma" w:cs="Tahoma"/>
                <w:u w:val="single"/>
              </w:rPr>
              <w:t>account</w:t>
            </w:r>
            <w:r>
              <w:rPr>
                <w:rFonts w:ascii="Tahoma" w:hAnsi="Tahoma" w:cs="Tahoma"/>
              </w:rPr>
              <w:t xml:space="preserve"> of research, experimental design, experimentation, data collection, and analysis that shows </w:t>
            </w:r>
            <w:r>
              <w:rPr>
                <w:rFonts w:ascii="Tahoma" w:hAnsi="Tahoma" w:cs="Tahoma"/>
                <w:u w:val="single"/>
              </w:rPr>
              <w:t>strong</w:t>
            </w:r>
            <w:r>
              <w:rPr>
                <w:rFonts w:ascii="Tahoma" w:hAnsi="Tahoma" w:cs="Tahoma"/>
              </w:rPr>
              <w:t xml:space="preserve"> </w:t>
            </w:r>
            <w:r>
              <w:rPr>
                <w:rFonts w:ascii="Tahoma" w:hAnsi="Tahoma" w:cs="Tahoma"/>
                <w:u w:val="single"/>
              </w:rPr>
              <w:t>evidence</w:t>
            </w:r>
            <w:r>
              <w:rPr>
                <w:rFonts w:ascii="Tahoma" w:hAnsi="Tahoma" w:cs="Tahoma"/>
              </w:rPr>
              <w:t xml:space="preserve"> of the scientific process including stating options presented in thought, research, and decisions made concerning the project along the way.</w:t>
            </w:r>
          </w:p>
        </w:tc>
      </w:tr>
      <w:tr w:rsidR="00525606">
        <w:tc>
          <w:tcPr>
            <w:tcW w:w="2952" w:type="dxa"/>
          </w:tcPr>
          <w:p w:rsidR="00525606" w:rsidRDefault="00525606">
            <w:pPr>
              <w:jc w:val="center"/>
              <w:rPr>
                <w:rFonts w:ascii="Tahoma" w:hAnsi="Tahoma" w:cs="Tahoma"/>
                <w:b/>
                <w:sz w:val="36"/>
              </w:rPr>
            </w:pPr>
            <w:r>
              <w:rPr>
                <w:rFonts w:ascii="Tahoma" w:hAnsi="Tahoma" w:cs="Tahoma"/>
                <w:b/>
                <w:sz w:val="36"/>
              </w:rPr>
              <w:t>8</w:t>
            </w:r>
          </w:p>
        </w:tc>
        <w:tc>
          <w:tcPr>
            <w:tcW w:w="6876" w:type="dxa"/>
          </w:tcPr>
          <w:p w:rsidR="00525606" w:rsidRDefault="00525606">
            <w:pPr>
              <w:rPr>
                <w:rFonts w:ascii="Tahoma" w:hAnsi="Tahoma" w:cs="Tahoma"/>
              </w:rPr>
            </w:pPr>
            <w:r>
              <w:rPr>
                <w:rFonts w:ascii="Tahoma" w:hAnsi="Tahoma" w:cs="Tahoma"/>
              </w:rPr>
              <w:t xml:space="preserve">Detailed, articulate, and </w:t>
            </w:r>
            <w:r>
              <w:rPr>
                <w:rFonts w:ascii="Tahoma" w:hAnsi="Tahoma" w:cs="Tahoma"/>
                <w:u w:val="single"/>
              </w:rPr>
              <w:t>unprompted</w:t>
            </w:r>
            <w:r>
              <w:rPr>
                <w:rFonts w:ascii="Tahoma" w:hAnsi="Tahoma" w:cs="Tahoma"/>
              </w:rPr>
              <w:t xml:space="preserve"> </w:t>
            </w:r>
            <w:r>
              <w:rPr>
                <w:rFonts w:ascii="Tahoma" w:hAnsi="Tahoma" w:cs="Tahoma"/>
                <w:u w:val="single"/>
              </w:rPr>
              <w:t>account</w:t>
            </w:r>
            <w:r>
              <w:rPr>
                <w:rFonts w:ascii="Tahoma" w:hAnsi="Tahoma" w:cs="Tahoma"/>
              </w:rPr>
              <w:t xml:space="preserve"> of research, experimental design, experimentation, data collection, and analysis that shows </w:t>
            </w:r>
            <w:r>
              <w:rPr>
                <w:rFonts w:ascii="Tahoma" w:hAnsi="Tahoma" w:cs="Tahoma"/>
                <w:u w:val="single"/>
              </w:rPr>
              <w:t>evidence</w:t>
            </w:r>
            <w:r>
              <w:rPr>
                <w:rFonts w:ascii="Tahoma" w:hAnsi="Tahoma" w:cs="Tahoma"/>
              </w:rPr>
              <w:t xml:space="preserve"> of the scientific process.</w:t>
            </w:r>
          </w:p>
        </w:tc>
      </w:tr>
      <w:tr w:rsidR="00525606">
        <w:tc>
          <w:tcPr>
            <w:tcW w:w="2952" w:type="dxa"/>
          </w:tcPr>
          <w:p w:rsidR="00525606" w:rsidRDefault="00525606">
            <w:pPr>
              <w:jc w:val="center"/>
              <w:rPr>
                <w:rFonts w:ascii="Tahoma" w:hAnsi="Tahoma" w:cs="Tahoma"/>
                <w:b/>
                <w:sz w:val="36"/>
              </w:rPr>
            </w:pPr>
            <w:r>
              <w:rPr>
                <w:rFonts w:ascii="Tahoma" w:hAnsi="Tahoma" w:cs="Tahoma"/>
                <w:b/>
                <w:sz w:val="36"/>
              </w:rPr>
              <w:t>7</w:t>
            </w:r>
          </w:p>
        </w:tc>
        <w:tc>
          <w:tcPr>
            <w:tcW w:w="6876" w:type="dxa"/>
          </w:tcPr>
          <w:p w:rsidR="00525606" w:rsidRDefault="00525606">
            <w:pPr>
              <w:rPr>
                <w:rFonts w:ascii="Tahoma" w:hAnsi="Tahoma" w:cs="Tahoma"/>
              </w:rPr>
            </w:pPr>
            <w:r>
              <w:rPr>
                <w:rFonts w:ascii="Tahoma" w:hAnsi="Tahoma" w:cs="Tahoma"/>
              </w:rPr>
              <w:t xml:space="preserve">Detailed, articulate, but </w:t>
            </w:r>
            <w:r>
              <w:rPr>
                <w:rFonts w:ascii="Tahoma" w:hAnsi="Tahoma" w:cs="Tahoma"/>
                <w:u w:val="single"/>
              </w:rPr>
              <w:t>prompted</w:t>
            </w:r>
            <w:r>
              <w:rPr>
                <w:rFonts w:ascii="Tahoma" w:hAnsi="Tahoma" w:cs="Tahoma"/>
              </w:rPr>
              <w:t xml:space="preserve"> </w:t>
            </w:r>
            <w:r>
              <w:rPr>
                <w:rFonts w:ascii="Tahoma" w:hAnsi="Tahoma" w:cs="Tahoma"/>
                <w:u w:val="single"/>
              </w:rPr>
              <w:t>account</w:t>
            </w:r>
            <w:r>
              <w:rPr>
                <w:rFonts w:ascii="Tahoma" w:hAnsi="Tahoma" w:cs="Tahoma"/>
              </w:rPr>
              <w:t xml:space="preserve"> of research, experimental design, experimentation, data collection, and analysis that shows </w:t>
            </w:r>
            <w:r>
              <w:rPr>
                <w:rFonts w:ascii="Tahoma" w:hAnsi="Tahoma" w:cs="Tahoma"/>
                <w:u w:val="single"/>
              </w:rPr>
              <w:t>evidence</w:t>
            </w:r>
            <w:r>
              <w:rPr>
                <w:rFonts w:ascii="Tahoma" w:hAnsi="Tahoma" w:cs="Tahoma"/>
              </w:rPr>
              <w:t xml:space="preserve"> of the scientific process.</w:t>
            </w:r>
          </w:p>
        </w:tc>
      </w:tr>
      <w:tr w:rsidR="00525606">
        <w:tc>
          <w:tcPr>
            <w:tcW w:w="2952" w:type="dxa"/>
          </w:tcPr>
          <w:p w:rsidR="00525606" w:rsidRDefault="00525606">
            <w:pPr>
              <w:jc w:val="center"/>
              <w:rPr>
                <w:rFonts w:ascii="Tahoma" w:hAnsi="Tahoma" w:cs="Tahoma"/>
                <w:b/>
                <w:sz w:val="36"/>
              </w:rPr>
            </w:pPr>
            <w:r>
              <w:rPr>
                <w:rFonts w:ascii="Tahoma" w:hAnsi="Tahoma" w:cs="Tahoma"/>
                <w:b/>
                <w:sz w:val="36"/>
              </w:rPr>
              <w:t>6</w:t>
            </w:r>
          </w:p>
        </w:tc>
        <w:tc>
          <w:tcPr>
            <w:tcW w:w="6876" w:type="dxa"/>
          </w:tcPr>
          <w:p w:rsidR="00525606" w:rsidRDefault="00525606">
            <w:pPr>
              <w:rPr>
                <w:rFonts w:ascii="Tahoma" w:hAnsi="Tahoma" w:cs="Tahoma"/>
              </w:rPr>
            </w:pPr>
            <w:r>
              <w:rPr>
                <w:rFonts w:ascii="Tahoma" w:hAnsi="Tahoma" w:cs="Tahoma"/>
                <w:u w:val="single"/>
              </w:rPr>
              <w:t>An account</w:t>
            </w:r>
            <w:r>
              <w:rPr>
                <w:rFonts w:ascii="Tahoma" w:hAnsi="Tahoma" w:cs="Tahoma"/>
              </w:rPr>
              <w:t xml:space="preserve"> of research, experimental design, experimentation, data collection, and analysis that shows </w:t>
            </w:r>
            <w:r>
              <w:rPr>
                <w:rFonts w:ascii="Tahoma" w:hAnsi="Tahoma" w:cs="Tahoma"/>
                <w:u w:val="single"/>
              </w:rPr>
              <w:t>evidence</w:t>
            </w:r>
            <w:r>
              <w:rPr>
                <w:rFonts w:ascii="Tahoma" w:hAnsi="Tahoma" w:cs="Tahoma"/>
              </w:rPr>
              <w:t xml:space="preserve"> of the scientific process.</w:t>
            </w:r>
          </w:p>
        </w:tc>
      </w:tr>
      <w:tr w:rsidR="00525606">
        <w:tc>
          <w:tcPr>
            <w:tcW w:w="2952" w:type="dxa"/>
          </w:tcPr>
          <w:p w:rsidR="00525606" w:rsidRDefault="00525606">
            <w:pPr>
              <w:jc w:val="center"/>
              <w:rPr>
                <w:rFonts w:ascii="Tahoma" w:hAnsi="Tahoma" w:cs="Tahoma"/>
                <w:b/>
                <w:sz w:val="36"/>
              </w:rPr>
            </w:pPr>
            <w:r>
              <w:rPr>
                <w:rFonts w:ascii="Tahoma" w:hAnsi="Tahoma" w:cs="Tahoma"/>
                <w:b/>
                <w:sz w:val="36"/>
              </w:rPr>
              <w:t>5</w:t>
            </w:r>
          </w:p>
        </w:tc>
        <w:tc>
          <w:tcPr>
            <w:tcW w:w="6876" w:type="dxa"/>
          </w:tcPr>
          <w:p w:rsidR="00525606" w:rsidRDefault="00525606">
            <w:pPr>
              <w:rPr>
                <w:rFonts w:ascii="Tahoma" w:hAnsi="Tahoma" w:cs="Tahoma"/>
              </w:rPr>
            </w:pPr>
            <w:r>
              <w:rPr>
                <w:rFonts w:ascii="Tahoma" w:hAnsi="Tahoma" w:cs="Tahoma"/>
              </w:rPr>
              <w:t xml:space="preserve">An account of </w:t>
            </w:r>
            <w:r>
              <w:rPr>
                <w:rFonts w:ascii="Tahoma" w:hAnsi="Tahoma" w:cs="Tahoma"/>
                <w:u w:val="single"/>
              </w:rPr>
              <w:t>four of the following</w:t>
            </w:r>
            <w:r>
              <w:rPr>
                <w:rFonts w:ascii="Tahoma" w:hAnsi="Tahoma" w:cs="Tahoma"/>
              </w:rPr>
              <w:t xml:space="preserve">: research, experimental design, experimentation, data collection, and analysis that shows </w:t>
            </w:r>
            <w:r>
              <w:rPr>
                <w:rFonts w:ascii="Tahoma" w:hAnsi="Tahoma" w:cs="Tahoma"/>
                <w:u w:val="single"/>
              </w:rPr>
              <w:t>evidence</w:t>
            </w:r>
            <w:r>
              <w:rPr>
                <w:rFonts w:ascii="Tahoma" w:hAnsi="Tahoma" w:cs="Tahoma"/>
              </w:rPr>
              <w:t xml:space="preserve"> of the scientific process.</w:t>
            </w:r>
          </w:p>
        </w:tc>
      </w:tr>
      <w:tr w:rsidR="00525606">
        <w:tc>
          <w:tcPr>
            <w:tcW w:w="2952" w:type="dxa"/>
          </w:tcPr>
          <w:p w:rsidR="00525606" w:rsidRDefault="00525606">
            <w:pPr>
              <w:jc w:val="center"/>
              <w:rPr>
                <w:rFonts w:ascii="Tahoma" w:hAnsi="Tahoma" w:cs="Tahoma"/>
                <w:b/>
                <w:sz w:val="36"/>
              </w:rPr>
            </w:pPr>
            <w:r>
              <w:rPr>
                <w:rFonts w:ascii="Tahoma" w:hAnsi="Tahoma" w:cs="Tahoma"/>
                <w:b/>
                <w:sz w:val="36"/>
              </w:rPr>
              <w:t>4</w:t>
            </w:r>
          </w:p>
        </w:tc>
        <w:tc>
          <w:tcPr>
            <w:tcW w:w="6876" w:type="dxa"/>
          </w:tcPr>
          <w:p w:rsidR="00525606" w:rsidRDefault="00525606">
            <w:pPr>
              <w:rPr>
                <w:rFonts w:ascii="Tahoma" w:hAnsi="Tahoma" w:cs="Tahoma"/>
              </w:rPr>
            </w:pPr>
            <w:r>
              <w:rPr>
                <w:rFonts w:ascii="Tahoma" w:hAnsi="Tahoma" w:cs="Tahoma"/>
              </w:rPr>
              <w:t xml:space="preserve">An account of </w:t>
            </w:r>
            <w:r>
              <w:rPr>
                <w:rFonts w:ascii="Tahoma" w:hAnsi="Tahoma" w:cs="Tahoma"/>
                <w:u w:val="single"/>
              </w:rPr>
              <w:t>three or fewer of the following</w:t>
            </w:r>
            <w:r>
              <w:rPr>
                <w:rFonts w:ascii="Tahoma" w:hAnsi="Tahoma" w:cs="Tahoma"/>
              </w:rPr>
              <w:t xml:space="preserve">: research, experimental design, experimentation, data collection, and analysis that shows </w:t>
            </w:r>
            <w:r>
              <w:rPr>
                <w:rFonts w:ascii="Tahoma" w:hAnsi="Tahoma" w:cs="Tahoma"/>
                <w:u w:val="single"/>
              </w:rPr>
              <w:t>evidence</w:t>
            </w:r>
            <w:r>
              <w:rPr>
                <w:rFonts w:ascii="Tahoma" w:hAnsi="Tahoma" w:cs="Tahoma"/>
              </w:rPr>
              <w:t xml:space="preserve"> of the scientific process.</w:t>
            </w:r>
          </w:p>
        </w:tc>
      </w:tr>
      <w:tr w:rsidR="00525606">
        <w:tc>
          <w:tcPr>
            <w:tcW w:w="2952" w:type="dxa"/>
          </w:tcPr>
          <w:p w:rsidR="00525606" w:rsidRDefault="00525606">
            <w:pPr>
              <w:jc w:val="center"/>
              <w:rPr>
                <w:rFonts w:ascii="Tahoma" w:hAnsi="Tahoma" w:cs="Tahoma"/>
                <w:b/>
                <w:sz w:val="36"/>
              </w:rPr>
            </w:pPr>
            <w:r>
              <w:rPr>
                <w:rFonts w:ascii="Tahoma" w:hAnsi="Tahoma" w:cs="Tahoma"/>
                <w:b/>
                <w:sz w:val="36"/>
              </w:rPr>
              <w:t>0</w:t>
            </w:r>
          </w:p>
        </w:tc>
        <w:tc>
          <w:tcPr>
            <w:tcW w:w="6876" w:type="dxa"/>
          </w:tcPr>
          <w:p w:rsidR="00525606" w:rsidRDefault="00525606">
            <w:pPr>
              <w:rPr>
                <w:rFonts w:ascii="Tahoma" w:hAnsi="Tahoma" w:cs="Tahoma"/>
              </w:rPr>
            </w:pPr>
            <w:r>
              <w:rPr>
                <w:rFonts w:ascii="Tahoma" w:hAnsi="Tahoma" w:cs="Tahoma"/>
              </w:rPr>
              <w:t xml:space="preserve">No show for the interview / Totally unprepared for the interview / An account of </w:t>
            </w:r>
            <w:r>
              <w:rPr>
                <w:rFonts w:ascii="Tahoma" w:hAnsi="Tahoma" w:cs="Tahoma"/>
                <w:u w:val="single"/>
              </w:rPr>
              <w:t>three or fewer of the following</w:t>
            </w:r>
            <w:r>
              <w:rPr>
                <w:rFonts w:ascii="Tahoma" w:hAnsi="Tahoma" w:cs="Tahoma"/>
              </w:rPr>
              <w:t xml:space="preserve">: research, experimental design, experimentation, data collection, and analysis that </w:t>
            </w:r>
            <w:proofErr w:type="gramStart"/>
            <w:r>
              <w:rPr>
                <w:rFonts w:ascii="Tahoma" w:hAnsi="Tahoma" w:cs="Tahoma"/>
              </w:rPr>
              <w:t>shows</w:t>
            </w:r>
            <w:proofErr w:type="gramEnd"/>
            <w:r>
              <w:rPr>
                <w:rFonts w:ascii="Tahoma" w:hAnsi="Tahoma" w:cs="Tahoma"/>
              </w:rPr>
              <w:t xml:space="preserve"> </w:t>
            </w:r>
            <w:r>
              <w:rPr>
                <w:rFonts w:ascii="Tahoma" w:hAnsi="Tahoma" w:cs="Tahoma"/>
                <w:u w:val="single"/>
              </w:rPr>
              <w:t>little to no evidence</w:t>
            </w:r>
            <w:r>
              <w:rPr>
                <w:rFonts w:ascii="Tahoma" w:hAnsi="Tahoma" w:cs="Tahoma"/>
              </w:rPr>
              <w:t xml:space="preserve"> of the scientific process.</w:t>
            </w:r>
          </w:p>
        </w:tc>
      </w:tr>
    </w:tbl>
    <w:p w:rsidR="00525606" w:rsidRDefault="00525606">
      <w:pPr>
        <w:rPr>
          <w:rFonts w:ascii="Tahoma" w:hAnsi="Tahoma" w:cs="Tahoma"/>
        </w:rPr>
      </w:pPr>
    </w:p>
    <w:p w:rsidR="00525606" w:rsidRDefault="00525606"/>
    <w:p w:rsidR="0065178F" w:rsidRDefault="0065178F"/>
    <w:p w:rsidR="0065178F" w:rsidRDefault="0065178F"/>
    <w:p w:rsidR="0065178F" w:rsidRDefault="0065178F"/>
    <w:p w:rsidR="0065178F" w:rsidRDefault="0065178F"/>
    <w:p w:rsidR="0065178F" w:rsidRDefault="0065178F"/>
    <w:p w:rsidR="00525606" w:rsidRDefault="00525606" w:rsidP="009C244B">
      <w:pPr>
        <w:pStyle w:val="Heading4"/>
        <w:rPr>
          <w:rFonts w:ascii="Tahoma" w:hAnsi="Tahoma" w:cs="Tahoma"/>
          <w:b/>
          <w:sz w:val="48"/>
        </w:rPr>
      </w:pPr>
      <w:r>
        <w:rPr>
          <w:rFonts w:ascii="Tahoma" w:hAnsi="Tahoma" w:cs="Tahoma"/>
          <w:b/>
          <w:sz w:val="48"/>
        </w:rPr>
        <w:t>Overall Quality Rubric</w:t>
      </w:r>
    </w:p>
    <w:p w:rsidR="00525606" w:rsidRDefault="00525606">
      <w:pPr>
        <w:tabs>
          <w:tab w:val="left" w:pos="1665"/>
        </w:tabs>
        <w:rPr>
          <w:rFonts w:ascii="Tahoma" w:hAnsi="Tahoma" w:cs="Tahoma"/>
        </w:rPr>
      </w:pPr>
      <w:r>
        <w:rPr>
          <w:rFonts w:ascii="Tahoma" w:hAnsi="Tahoma" w:cs="Tahoma"/>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0"/>
        <w:gridCol w:w="1763"/>
        <w:gridCol w:w="1583"/>
        <w:gridCol w:w="1583"/>
        <w:gridCol w:w="1857"/>
        <w:gridCol w:w="1583"/>
      </w:tblGrid>
      <w:tr w:rsidR="00525606">
        <w:tc>
          <w:tcPr>
            <w:tcW w:w="1470" w:type="dxa"/>
          </w:tcPr>
          <w:p w:rsidR="00525606" w:rsidRDefault="00525606">
            <w:pPr>
              <w:pStyle w:val="Heading3"/>
              <w:rPr>
                <w:rFonts w:ascii="Tahoma" w:hAnsi="Tahoma" w:cs="Tahoma"/>
              </w:rPr>
            </w:pPr>
            <w:r>
              <w:rPr>
                <w:rFonts w:ascii="Tahoma" w:hAnsi="Tahoma" w:cs="Tahoma"/>
              </w:rPr>
              <w:t>Score</w:t>
            </w:r>
          </w:p>
        </w:tc>
        <w:tc>
          <w:tcPr>
            <w:tcW w:w="1763" w:type="dxa"/>
          </w:tcPr>
          <w:p w:rsidR="00525606" w:rsidRDefault="00525606">
            <w:pPr>
              <w:jc w:val="center"/>
              <w:rPr>
                <w:rFonts w:ascii="Tahoma" w:hAnsi="Tahoma" w:cs="Tahoma"/>
                <w:b/>
              </w:rPr>
            </w:pPr>
            <w:r>
              <w:rPr>
                <w:rFonts w:ascii="Tahoma" w:hAnsi="Tahoma" w:cs="Tahoma"/>
                <w:b/>
              </w:rPr>
              <w:t>5</w:t>
            </w:r>
          </w:p>
        </w:tc>
        <w:tc>
          <w:tcPr>
            <w:tcW w:w="1583" w:type="dxa"/>
          </w:tcPr>
          <w:p w:rsidR="00525606" w:rsidRDefault="00525606">
            <w:pPr>
              <w:jc w:val="center"/>
              <w:rPr>
                <w:rFonts w:ascii="Tahoma" w:hAnsi="Tahoma" w:cs="Tahoma"/>
                <w:b/>
              </w:rPr>
            </w:pPr>
            <w:r>
              <w:rPr>
                <w:rFonts w:ascii="Tahoma" w:hAnsi="Tahoma" w:cs="Tahoma"/>
                <w:b/>
              </w:rPr>
              <w:t>4.5</w:t>
            </w:r>
          </w:p>
        </w:tc>
        <w:tc>
          <w:tcPr>
            <w:tcW w:w="1583" w:type="dxa"/>
          </w:tcPr>
          <w:p w:rsidR="00525606" w:rsidRDefault="00525606">
            <w:pPr>
              <w:jc w:val="center"/>
              <w:rPr>
                <w:rFonts w:ascii="Tahoma" w:hAnsi="Tahoma" w:cs="Tahoma"/>
                <w:b/>
              </w:rPr>
            </w:pPr>
            <w:r>
              <w:rPr>
                <w:rFonts w:ascii="Tahoma" w:hAnsi="Tahoma" w:cs="Tahoma"/>
                <w:b/>
              </w:rPr>
              <w:t>4</w:t>
            </w:r>
          </w:p>
        </w:tc>
        <w:tc>
          <w:tcPr>
            <w:tcW w:w="1857" w:type="dxa"/>
          </w:tcPr>
          <w:p w:rsidR="00525606" w:rsidRDefault="00525606">
            <w:pPr>
              <w:jc w:val="center"/>
              <w:rPr>
                <w:rFonts w:ascii="Tahoma" w:hAnsi="Tahoma" w:cs="Tahoma"/>
                <w:b/>
              </w:rPr>
            </w:pPr>
            <w:r>
              <w:rPr>
                <w:rFonts w:ascii="Tahoma" w:hAnsi="Tahoma" w:cs="Tahoma"/>
                <w:b/>
              </w:rPr>
              <w:t>3.5</w:t>
            </w:r>
          </w:p>
        </w:tc>
        <w:tc>
          <w:tcPr>
            <w:tcW w:w="1583" w:type="dxa"/>
          </w:tcPr>
          <w:p w:rsidR="00525606" w:rsidRDefault="00525606">
            <w:pPr>
              <w:jc w:val="center"/>
              <w:rPr>
                <w:rFonts w:ascii="Tahoma" w:hAnsi="Tahoma" w:cs="Tahoma"/>
                <w:b/>
              </w:rPr>
            </w:pPr>
            <w:r>
              <w:rPr>
                <w:rFonts w:ascii="Tahoma" w:hAnsi="Tahoma" w:cs="Tahoma"/>
                <w:b/>
              </w:rPr>
              <w:t>2.5</w:t>
            </w:r>
          </w:p>
        </w:tc>
      </w:tr>
      <w:tr w:rsidR="00525606">
        <w:tc>
          <w:tcPr>
            <w:tcW w:w="1470" w:type="dxa"/>
          </w:tcPr>
          <w:p w:rsidR="00525606" w:rsidRDefault="00525606">
            <w:pPr>
              <w:rPr>
                <w:rFonts w:ascii="Tahoma" w:hAnsi="Tahoma" w:cs="Tahoma"/>
                <w:b/>
                <w:sz w:val="20"/>
                <w:szCs w:val="20"/>
              </w:rPr>
            </w:pPr>
            <w:r>
              <w:rPr>
                <w:rFonts w:ascii="Tahoma" w:hAnsi="Tahoma" w:cs="Tahoma"/>
                <w:b/>
                <w:sz w:val="20"/>
                <w:szCs w:val="20"/>
              </w:rPr>
              <w:t>Description of Score</w:t>
            </w:r>
          </w:p>
        </w:tc>
        <w:tc>
          <w:tcPr>
            <w:tcW w:w="1763" w:type="dxa"/>
          </w:tcPr>
          <w:p w:rsidR="00525606" w:rsidRDefault="00525606">
            <w:pPr>
              <w:jc w:val="center"/>
              <w:rPr>
                <w:rFonts w:ascii="Tahoma" w:hAnsi="Tahoma" w:cs="Tahoma"/>
                <w:b/>
              </w:rPr>
            </w:pPr>
            <w:r>
              <w:rPr>
                <w:rFonts w:ascii="Tahoma" w:hAnsi="Tahoma" w:cs="Tahoma"/>
                <w:b/>
              </w:rPr>
              <w:t>EXEMPLARY</w:t>
            </w:r>
          </w:p>
        </w:tc>
        <w:tc>
          <w:tcPr>
            <w:tcW w:w="1583" w:type="dxa"/>
          </w:tcPr>
          <w:p w:rsidR="00525606" w:rsidRDefault="00525606">
            <w:pPr>
              <w:jc w:val="center"/>
              <w:rPr>
                <w:rFonts w:ascii="Tahoma" w:hAnsi="Tahoma" w:cs="Tahoma"/>
                <w:b/>
              </w:rPr>
            </w:pPr>
            <w:r>
              <w:rPr>
                <w:rFonts w:ascii="Tahoma" w:hAnsi="Tahoma" w:cs="Tahoma"/>
                <w:b/>
              </w:rPr>
              <w:t>HIGH</w:t>
            </w:r>
          </w:p>
        </w:tc>
        <w:tc>
          <w:tcPr>
            <w:tcW w:w="1583" w:type="dxa"/>
          </w:tcPr>
          <w:p w:rsidR="00525606" w:rsidRDefault="00525606">
            <w:pPr>
              <w:jc w:val="center"/>
              <w:rPr>
                <w:rFonts w:ascii="Tahoma" w:hAnsi="Tahoma" w:cs="Tahoma"/>
                <w:b/>
              </w:rPr>
            </w:pPr>
            <w:r>
              <w:rPr>
                <w:rFonts w:ascii="Tahoma" w:hAnsi="Tahoma" w:cs="Tahoma"/>
                <w:b/>
              </w:rPr>
              <w:t>GOOD</w:t>
            </w:r>
          </w:p>
        </w:tc>
        <w:tc>
          <w:tcPr>
            <w:tcW w:w="1857" w:type="dxa"/>
          </w:tcPr>
          <w:p w:rsidR="00525606" w:rsidRDefault="00525606">
            <w:pPr>
              <w:jc w:val="center"/>
              <w:rPr>
                <w:rFonts w:ascii="Tahoma" w:hAnsi="Tahoma" w:cs="Tahoma"/>
                <w:b/>
              </w:rPr>
            </w:pPr>
            <w:r>
              <w:rPr>
                <w:rFonts w:ascii="Tahoma" w:hAnsi="Tahoma" w:cs="Tahoma"/>
                <w:b/>
              </w:rPr>
              <w:t>ACCEPTABLE</w:t>
            </w:r>
          </w:p>
        </w:tc>
        <w:tc>
          <w:tcPr>
            <w:tcW w:w="1583" w:type="dxa"/>
          </w:tcPr>
          <w:p w:rsidR="00525606" w:rsidRDefault="00525606">
            <w:pPr>
              <w:jc w:val="center"/>
              <w:rPr>
                <w:rFonts w:ascii="Tahoma" w:hAnsi="Tahoma" w:cs="Tahoma"/>
                <w:b/>
              </w:rPr>
            </w:pPr>
            <w:r>
              <w:rPr>
                <w:rFonts w:ascii="Tahoma" w:hAnsi="Tahoma" w:cs="Tahoma"/>
                <w:b/>
              </w:rPr>
              <w:t>POOR</w:t>
            </w:r>
          </w:p>
        </w:tc>
      </w:tr>
      <w:tr w:rsidR="00525606">
        <w:tc>
          <w:tcPr>
            <w:tcW w:w="1470" w:type="dxa"/>
          </w:tcPr>
          <w:p w:rsidR="00525606" w:rsidRDefault="00525606">
            <w:pPr>
              <w:rPr>
                <w:rFonts w:ascii="Tahoma" w:hAnsi="Tahoma" w:cs="Tahoma"/>
                <w:b/>
                <w:sz w:val="20"/>
                <w:szCs w:val="20"/>
              </w:rPr>
            </w:pPr>
            <w:r>
              <w:rPr>
                <w:rFonts w:ascii="Tahoma" w:hAnsi="Tahoma" w:cs="Tahoma"/>
                <w:b/>
                <w:sz w:val="20"/>
                <w:szCs w:val="20"/>
              </w:rPr>
              <w:t>Explanation of score</w:t>
            </w:r>
          </w:p>
          <w:p w:rsidR="00525606" w:rsidRDefault="00525606">
            <w:pPr>
              <w:jc w:val="right"/>
              <w:rPr>
                <w:rFonts w:ascii="Tahoma" w:hAnsi="Tahoma" w:cs="Tahoma"/>
                <w:b/>
              </w:rPr>
            </w:pPr>
          </w:p>
        </w:tc>
        <w:tc>
          <w:tcPr>
            <w:tcW w:w="1763" w:type="dxa"/>
          </w:tcPr>
          <w:p w:rsidR="00525606" w:rsidRDefault="00525606">
            <w:pPr>
              <w:pStyle w:val="BodyTextIndent"/>
              <w:ind w:left="0"/>
              <w:rPr>
                <w:rFonts w:ascii="Tahoma" w:hAnsi="Tahoma" w:cs="Tahoma"/>
                <w:sz w:val="20"/>
              </w:rPr>
            </w:pPr>
            <w:r>
              <w:rPr>
                <w:rFonts w:ascii="Tahoma" w:hAnsi="Tahoma" w:cs="Tahoma"/>
                <w:sz w:val="20"/>
              </w:rPr>
              <w:t xml:space="preserve">Project shows a </w:t>
            </w:r>
            <w:r>
              <w:rPr>
                <w:rFonts w:ascii="Tahoma" w:hAnsi="Tahoma" w:cs="Tahoma"/>
                <w:sz w:val="20"/>
                <w:u w:val="single"/>
              </w:rPr>
              <w:t>great deal</w:t>
            </w:r>
            <w:r>
              <w:rPr>
                <w:rFonts w:ascii="Tahoma" w:hAnsi="Tahoma" w:cs="Tahoma"/>
                <w:sz w:val="20"/>
              </w:rPr>
              <w:t xml:space="preserve"> of creative research and inspired ideas</w:t>
            </w:r>
          </w:p>
          <w:p w:rsidR="00525606" w:rsidRDefault="00525606">
            <w:pPr>
              <w:rPr>
                <w:rFonts w:ascii="Tahoma" w:hAnsi="Tahoma" w:cs="Tahoma"/>
              </w:rPr>
            </w:pPr>
          </w:p>
          <w:p w:rsidR="00525606" w:rsidRDefault="00525606">
            <w:pPr>
              <w:rPr>
                <w:rFonts w:ascii="Tahoma" w:hAnsi="Tahoma" w:cs="Tahoma"/>
              </w:rPr>
            </w:pPr>
          </w:p>
          <w:p w:rsidR="00525606" w:rsidRDefault="00525606">
            <w:pPr>
              <w:pStyle w:val="BodyTextIndent"/>
              <w:ind w:left="0"/>
              <w:rPr>
                <w:rFonts w:ascii="Tahoma" w:hAnsi="Tahoma" w:cs="Tahoma"/>
                <w:sz w:val="20"/>
              </w:rPr>
            </w:pPr>
            <w:r>
              <w:rPr>
                <w:rFonts w:ascii="Tahoma" w:hAnsi="Tahoma" w:cs="Tahoma"/>
                <w:sz w:val="20"/>
                <w:u w:val="single"/>
              </w:rPr>
              <w:t>Flawless</w:t>
            </w:r>
            <w:r>
              <w:rPr>
                <w:rFonts w:ascii="Tahoma" w:hAnsi="Tahoma" w:cs="Tahoma"/>
                <w:sz w:val="20"/>
              </w:rPr>
              <w:t xml:space="preserve"> in all aspects of mechanics which include: writing, experimental design, and display</w:t>
            </w: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rPr>
                <w:rFonts w:ascii="Tahoma" w:hAnsi="Tahoma" w:cs="Tahoma"/>
                <w:sz w:val="20"/>
              </w:rPr>
            </w:pPr>
            <w:r>
              <w:rPr>
                <w:rFonts w:ascii="Tahoma" w:hAnsi="Tahoma" w:cs="Tahoma"/>
                <w:sz w:val="20"/>
              </w:rPr>
              <w:t>Meticulous attention to neatness, attractiveness, and detail</w:t>
            </w:r>
          </w:p>
          <w:p w:rsidR="00525606" w:rsidRDefault="00525606">
            <w:pPr>
              <w:rPr>
                <w:rFonts w:ascii="Tahoma" w:hAnsi="Tahoma" w:cs="Tahoma"/>
              </w:rPr>
            </w:pPr>
          </w:p>
        </w:tc>
        <w:tc>
          <w:tcPr>
            <w:tcW w:w="1583" w:type="dxa"/>
          </w:tcPr>
          <w:p w:rsidR="00525606" w:rsidRDefault="00525606">
            <w:pPr>
              <w:pStyle w:val="BodyTextIndent"/>
              <w:ind w:left="0"/>
              <w:rPr>
                <w:rFonts w:ascii="Tahoma" w:hAnsi="Tahoma" w:cs="Tahoma"/>
                <w:sz w:val="20"/>
              </w:rPr>
            </w:pPr>
            <w:r>
              <w:rPr>
                <w:rFonts w:ascii="Tahoma" w:hAnsi="Tahoma" w:cs="Tahoma"/>
                <w:sz w:val="20"/>
              </w:rPr>
              <w:t xml:space="preserve">Project shows </w:t>
            </w:r>
            <w:r>
              <w:rPr>
                <w:rFonts w:ascii="Tahoma" w:hAnsi="Tahoma" w:cs="Tahoma"/>
                <w:sz w:val="20"/>
                <w:u w:val="single"/>
              </w:rPr>
              <w:t>some</w:t>
            </w:r>
            <w:r>
              <w:rPr>
                <w:rFonts w:ascii="Tahoma" w:hAnsi="Tahoma" w:cs="Tahoma"/>
                <w:sz w:val="20"/>
              </w:rPr>
              <w:t xml:space="preserve"> creative research and inspired ideas</w:t>
            </w: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pStyle w:val="BodyTextIndent"/>
              <w:ind w:left="0"/>
              <w:rPr>
                <w:rFonts w:ascii="Tahoma" w:hAnsi="Tahoma" w:cs="Tahoma"/>
                <w:sz w:val="20"/>
              </w:rPr>
            </w:pPr>
            <w:r>
              <w:rPr>
                <w:rFonts w:ascii="Tahoma" w:hAnsi="Tahoma" w:cs="Tahoma"/>
                <w:sz w:val="20"/>
                <w:u w:val="single"/>
              </w:rPr>
              <w:t>Minor flaw in one</w:t>
            </w:r>
            <w:r>
              <w:rPr>
                <w:rFonts w:ascii="Tahoma" w:hAnsi="Tahoma" w:cs="Tahoma"/>
                <w:sz w:val="20"/>
              </w:rPr>
              <w:t xml:space="preserve"> of the </w:t>
            </w:r>
            <w:r>
              <w:rPr>
                <w:rFonts w:ascii="Tahoma" w:hAnsi="Tahoma" w:cs="Tahoma"/>
                <w:sz w:val="20"/>
                <w:u w:val="single"/>
              </w:rPr>
              <w:t>aspects</w:t>
            </w:r>
            <w:r>
              <w:rPr>
                <w:rFonts w:ascii="Tahoma" w:hAnsi="Tahoma" w:cs="Tahoma"/>
                <w:sz w:val="20"/>
              </w:rPr>
              <w:t xml:space="preserve"> of mechanics which include: writing, experimental design, and display</w:t>
            </w: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rPr>
                <w:rFonts w:ascii="Tahoma" w:hAnsi="Tahoma" w:cs="Tahoma"/>
                <w:sz w:val="20"/>
              </w:rPr>
            </w:pPr>
            <w:r>
              <w:rPr>
                <w:rFonts w:ascii="Tahoma" w:hAnsi="Tahoma" w:cs="Tahoma"/>
                <w:sz w:val="20"/>
              </w:rPr>
              <w:t>Great attention to neatness, attractiveness, and detail</w:t>
            </w:r>
          </w:p>
        </w:tc>
        <w:tc>
          <w:tcPr>
            <w:tcW w:w="1583" w:type="dxa"/>
          </w:tcPr>
          <w:p w:rsidR="00525606" w:rsidRDefault="00525606">
            <w:pPr>
              <w:pStyle w:val="BodyTextIndent"/>
              <w:ind w:left="0"/>
              <w:rPr>
                <w:rFonts w:ascii="Tahoma" w:hAnsi="Tahoma" w:cs="Tahoma"/>
                <w:sz w:val="20"/>
              </w:rPr>
            </w:pPr>
            <w:r>
              <w:rPr>
                <w:rFonts w:ascii="Tahoma" w:hAnsi="Tahoma" w:cs="Tahoma"/>
                <w:sz w:val="20"/>
              </w:rPr>
              <w:t xml:space="preserve">Project shows </w:t>
            </w:r>
            <w:r>
              <w:rPr>
                <w:rFonts w:ascii="Tahoma" w:hAnsi="Tahoma" w:cs="Tahoma"/>
                <w:sz w:val="20"/>
                <w:u w:val="single"/>
              </w:rPr>
              <w:t>limited</w:t>
            </w:r>
            <w:r>
              <w:rPr>
                <w:rFonts w:ascii="Tahoma" w:hAnsi="Tahoma" w:cs="Tahoma"/>
                <w:sz w:val="20"/>
              </w:rPr>
              <w:t xml:space="preserve"> creative research and few inspired ideas</w:t>
            </w: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pStyle w:val="BodyTextIndent"/>
              <w:ind w:left="0"/>
              <w:rPr>
                <w:rFonts w:ascii="Tahoma" w:hAnsi="Tahoma" w:cs="Tahoma"/>
                <w:sz w:val="20"/>
              </w:rPr>
            </w:pPr>
            <w:r>
              <w:rPr>
                <w:rFonts w:ascii="Tahoma" w:hAnsi="Tahoma" w:cs="Tahoma"/>
                <w:sz w:val="20"/>
                <w:u w:val="single"/>
              </w:rPr>
              <w:t>Minor flaw in two</w:t>
            </w:r>
            <w:r>
              <w:rPr>
                <w:rFonts w:ascii="Tahoma" w:hAnsi="Tahoma" w:cs="Tahoma"/>
                <w:sz w:val="20"/>
              </w:rPr>
              <w:t xml:space="preserve"> of the </w:t>
            </w:r>
            <w:r>
              <w:rPr>
                <w:rFonts w:ascii="Tahoma" w:hAnsi="Tahoma" w:cs="Tahoma"/>
                <w:sz w:val="20"/>
                <w:u w:val="single"/>
              </w:rPr>
              <w:t>aspects</w:t>
            </w:r>
            <w:r>
              <w:rPr>
                <w:rFonts w:ascii="Tahoma" w:hAnsi="Tahoma" w:cs="Tahoma"/>
                <w:sz w:val="20"/>
              </w:rPr>
              <w:t xml:space="preserve"> of mechanics which include: writing, experimental design, and display</w:t>
            </w: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rPr>
                <w:rFonts w:ascii="Tahoma" w:hAnsi="Tahoma" w:cs="Tahoma"/>
                <w:sz w:val="20"/>
              </w:rPr>
            </w:pPr>
            <w:r>
              <w:rPr>
                <w:rFonts w:ascii="Tahoma" w:hAnsi="Tahoma" w:cs="Tahoma"/>
                <w:sz w:val="20"/>
              </w:rPr>
              <w:t>Good attention to neatness, attractiveness, and detail</w:t>
            </w:r>
          </w:p>
        </w:tc>
        <w:tc>
          <w:tcPr>
            <w:tcW w:w="1857" w:type="dxa"/>
          </w:tcPr>
          <w:p w:rsidR="00525606" w:rsidRDefault="00525606">
            <w:pPr>
              <w:pStyle w:val="BodyTextIndent"/>
              <w:ind w:left="0"/>
              <w:rPr>
                <w:rFonts w:ascii="Tahoma" w:hAnsi="Tahoma" w:cs="Tahoma"/>
                <w:sz w:val="20"/>
              </w:rPr>
            </w:pPr>
            <w:r>
              <w:rPr>
                <w:rFonts w:ascii="Tahoma" w:hAnsi="Tahoma" w:cs="Tahoma"/>
                <w:sz w:val="20"/>
              </w:rPr>
              <w:t xml:space="preserve">Project shows </w:t>
            </w:r>
            <w:r>
              <w:rPr>
                <w:rFonts w:ascii="Tahoma" w:hAnsi="Tahoma" w:cs="Tahoma"/>
                <w:sz w:val="20"/>
                <w:u w:val="single"/>
              </w:rPr>
              <w:t>little</w:t>
            </w:r>
            <w:r>
              <w:rPr>
                <w:rFonts w:ascii="Tahoma" w:hAnsi="Tahoma" w:cs="Tahoma"/>
                <w:sz w:val="20"/>
              </w:rPr>
              <w:t xml:space="preserve"> creative research and very few inspired ideas</w:t>
            </w: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pStyle w:val="BodyTextIndent"/>
              <w:ind w:left="0"/>
              <w:rPr>
                <w:rFonts w:ascii="Tahoma" w:hAnsi="Tahoma" w:cs="Tahoma"/>
                <w:sz w:val="20"/>
              </w:rPr>
            </w:pPr>
            <w:r>
              <w:rPr>
                <w:rFonts w:ascii="Tahoma" w:hAnsi="Tahoma" w:cs="Tahoma"/>
                <w:sz w:val="20"/>
                <w:u w:val="single"/>
              </w:rPr>
              <w:t>Minor flaw in all aspects</w:t>
            </w:r>
            <w:r>
              <w:rPr>
                <w:rFonts w:ascii="Tahoma" w:hAnsi="Tahoma" w:cs="Tahoma"/>
                <w:sz w:val="20"/>
              </w:rPr>
              <w:t xml:space="preserve"> or </w:t>
            </w:r>
            <w:r>
              <w:rPr>
                <w:rFonts w:ascii="Tahoma" w:hAnsi="Tahoma" w:cs="Tahoma"/>
                <w:sz w:val="20"/>
                <w:u w:val="single"/>
              </w:rPr>
              <w:t>major flaw in one</w:t>
            </w:r>
            <w:r>
              <w:rPr>
                <w:rFonts w:ascii="Tahoma" w:hAnsi="Tahoma" w:cs="Tahoma"/>
                <w:sz w:val="20"/>
              </w:rPr>
              <w:t xml:space="preserve"> of the </w:t>
            </w:r>
            <w:r>
              <w:rPr>
                <w:rFonts w:ascii="Tahoma" w:hAnsi="Tahoma" w:cs="Tahoma"/>
                <w:sz w:val="20"/>
                <w:u w:val="single"/>
              </w:rPr>
              <w:t>aspects</w:t>
            </w:r>
            <w:r>
              <w:rPr>
                <w:rFonts w:ascii="Tahoma" w:hAnsi="Tahoma" w:cs="Tahoma"/>
                <w:sz w:val="20"/>
              </w:rPr>
              <w:t xml:space="preserve"> of mechanics which include: writing, experimental design, and display</w:t>
            </w: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rPr>
                <w:rFonts w:ascii="Tahoma" w:hAnsi="Tahoma" w:cs="Tahoma"/>
                <w:sz w:val="20"/>
              </w:rPr>
            </w:pPr>
            <w:r>
              <w:rPr>
                <w:rFonts w:ascii="Tahoma" w:hAnsi="Tahoma" w:cs="Tahoma"/>
                <w:sz w:val="20"/>
              </w:rPr>
              <w:t>Fair attention to neatness, attractiveness, and detail</w:t>
            </w:r>
          </w:p>
        </w:tc>
        <w:tc>
          <w:tcPr>
            <w:tcW w:w="1583" w:type="dxa"/>
          </w:tcPr>
          <w:p w:rsidR="00525606" w:rsidRDefault="00525606">
            <w:pPr>
              <w:pStyle w:val="BodyTextIndent"/>
              <w:ind w:left="0"/>
              <w:rPr>
                <w:rFonts w:ascii="Tahoma" w:hAnsi="Tahoma" w:cs="Tahoma"/>
                <w:sz w:val="20"/>
              </w:rPr>
            </w:pPr>
            <w:r>
              <w:rPr>
                <w:rFonts w:ascii="Tahoma" w:hAnsi="Tahoma" w:cs="Tahoma"/>
                <w:sz w:val="20"/>
              </w:rPr>
              <w:t xml:space="preserve">Project shows </w:t>
            </w:r>
            <w:r>
              <w:rPr>
                <w:rFonts w:ascii="Tahoma" w:hAnsi="Tahoma" w:cs="Tahoma"/>
                <w:sz w:val="20"/>
                <w:u w:val="single"/>
              </w:rPr>
              <w:t xml:space="preserve">a trace to no </w:t>
            </w:r>
            <w:r>
              <w:rPr>
                <w:rFonts w:ascii="Tahoma" w:hAnsi="Tahoma" w:cs="Tahoma"/>
                <w:sz w:val="20"/>
              </w:rPr>
              <w:t>creative research and no inspired ideas</w:t>
            </w:r>
          </w:p>
          <w:p w:rsidR="00525606" w:rsidRDefault="00525606">
            <w:pPr>
              <w:pStyle w:val="BodyTextIndent"/>
              <w:ind w:left="0"/>
              <w:rPr>
                <w:rFonts w:ascii="Tahoma" w:hAnsi="Tahoma" w:cs="Tahoma"/>
                <w:sz w:val="20"/>
              </w:rPr>
            </w:pPr>
          </w:p>
          <w:p w:rsidR="00525606" w:rsidRDefault="00525606">
            <w:pPr>
              <w:pStyle w:val="BodyTextIndent"/>
              <w:ind w:left="0"/>
              <w:rPr>
                <w:rFonts w:ascii="Tahoma" w:hAnsi="Tahoma" w:cs="Tahoma"/>
                <w:sz w:val="20"/>
              </w:rPr>
            </w:pPr>
            <w:r>
              <w:rPr>
                <w:rFonts w:ascii="Tahoma" w:hAnsi="Tahoma" w:cs="Tahoma"/>
                <w:sz w:val="20"/>
                <w:u w:val="single"/>
              </w:rPr>
              <w:t>Major flaw in two or more</w:t>
            </w:r>
            <w:r>
              <w:rPr>
                <w:rFonts w:ascii="Tahoma" w:hAnsi="Tahoma" w:cs="Tahoma"/>
                <w:sz w:val="20"/>
              </w:rPr>
              <w:t xml:space="preserve"> of the </w:t>
            </w:r>
            <w:r>
              <w:rPr>
                <w:rFonts w:ascii="Tahoma" w:hAnsi="Tahoma" w:cs="Tahoma"/>
                <w:sz w:val="20"/>
                <w:u w:val="single"/>
              </w:rPr>
              <w:t>aspects</w:t>
            </w:r>
            <w:r>
              <w:rPr>
                <w:rFonts w:ascii="Tahoma" w:hAnsi="Tahoma" w:cs="Tahoma"/>
                <w:sz w:val="20"/>
              </w:rPr>
              <w:t xml:space="preserve"> of mechanics which include: writing, experimental design, and display</w:t>
            </w:r>
          </w:p>
          <w:p w:rsidR="00525606" w:rsidRDefault="00525606">
            <w:pPr>
              <w:rPr>
                <w:rFonts w:ascii="Tahoma" w:hAnsi="Tahoma" w:cs="Tahoma"/>
                <w:sz w:val="20"/>
              </w:rPr>
            </w:pPr>
          </w:p>
          <w:p w:rsidR="00525606" w:rsidRDefault="00525606">
            <w:pPr>
              <w:rPr>
                <w:rFonts w:ascii="Tahoma" w:hAnsi="Tahoma" w:cs="Tahoma"/>
                <w:sz w:val="20"/>
              </w:rPr>
            </w:pPr>
          </w:p>
          <w:p w:rsidR="00525606" w:rsidRDefault="00525606">
            <w:pPr>
              <w:rPr>
                <w:rFonts w:ascii="Tahoma" w:hAnsi="Tahoma" w:cs="Tahoma"/>
                <w:sz w:val="20"/>
              </w:rPr>
            </w:pPr>
            <w:r>
              <w:rPr>
                <w:rFonts w:ascii="Tahoma" w:hAnsi="Tahoma" w:cs="Tahoma"/>
                <w:sz w:val="20"/>
              </w:rPr>
              <w:t>Little attention to neatness, attractiveness, and detail</w:t>
            </w:r>
          </w:p>
        </w:tc>
      </w:tr>
    </w:tbl>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4F1203" w:rsidRDefault="004F1203">
      <w:pPr>
        <w:rPr>
          <w:rFonts w:ascii="Tahoma" w:hAnsi="Tahoma" w:cs="Tahoma"/>
        </w:rPr>
      </w:pPr>
    </w:p>
    <w:p w:rsidR="004F1203" w:rsidRDefault="004F1203">
      <w:pPr>
        <w:rPr>
          <w:rFonts w:ascii="Tahoma" w:hAnsi="Tahoma" w:cs="Tahoma"/>
        </w:rPr>
      </w:pPr>
    </w:p>
    <w:p w:rsidR="004F1203" w:rsidRDefault="004F1203">
      <w:pPr>
        <w:rPr>
          <w:rFonts w:ascii="Tahoma" w:hAnsi="Tahoma" w:cs="Tahoma"/>
        </w:rPr>
      </w:pPr>
    </w:p>
    <w:p w:rsidR="004F1203" w:rsidRDefault="004F1203">
      <w:pPr>
        <w:rPr>
          <w:rFonts w:ascii="Tahoma" w:hAnsi="Tahoma" w:cs="Tahoma"/>
        </w:rPr>
      </w:pPr>
    </w:p>
    <w:p w:rsidR="004F1203" w:rsidRDefault="004F1203">
      <w:pPr>
        <w:rPr>
          <w:rFonts w:ascii="Tahoma" w:hAnsi="Tahoma" w:cs="Tahoma"/>
        </w:rPr>
      </w:pPr>
    </w:p>
    <w:p w:rsidR="00132B55" w:rsidRDefault="00132B55">
      <w:pPr>
        <w:rPr>
          <w:rFonts w:ascii="Tahoma" w:hAnsi="Tahoma" w:cs="Tahoma"/>
        </w:rPr>
      </w:pPr>
    </w:p>
    <w:p w:rsidR="00132B55" w:rsidRDefault="00132B55">
      <w:pPr>
        <w:rPr>
          <w:rFonts w:ascii="Tahoma" w:hAnsi="Tahoma" w:cs="Tahoma"/>
        </w:rPr>
      </w:pPr>
    </w:p>
    <w:p w:rsidR="00132B55" w:rsidRDefault="00132B55">
      <w:pPr>
        <w:rPr>
          <w:rFonts w:ascii="Tahoma" w:hAnsi="Tahoma" w:cs="Tahoma"/>
        </w:rPr>
      </w:pPr>
    </w:p>
    <w:p w:rsidR="00525606" w:rsidRDefault="00525606">
      <w:pPr>
        <w:rPr>
          <w:rFonts w:ascii="Tahoma" w:hAnsi="Tahoma" w:cs="Tahoma"/>
        </w:rPr>
      </w:pPr>
    </w:p>
    <w:p w:rsidR="00525606" w:rsidRDefault="00525606" w:rsidP="00BB426A">
      <w:pPr>
        <w:pStyle w:val="Title"/>
        <w:jc w:val="left"/>
        <w:rPr>
          <w:b/>
          <w:sz w:val="48"/>
        </w:rPr>
      </w:pPr>
      <w:r>
        <w:rPr>
          <w:b/>
          <w:sz w:val="48"/>
        </w:rPr>
        <w:t>Statement on Sample Size</w:t>
      </w:r>
    </w:p>
    <w:p w:rsidR="00BB426A" w:rsidRDefault="00BB426A" w:rsidP="00BB426A">
      <w:pPr>
        <w:pStyle w:val="Title"/>
        <w:jc w:val="left"/>
        <w:rPr>
          <w:b/>
          <w:sz w:val="48"/>
        </w:rPr>
      </w:pPr>
    </w:p>
    <w:p w:rsidR="00525606" w:rsidRDefault="00525606">
      <w:pPr>
        <w:pStyle w:val="BodyText"/>
        <w:spacing w:line="360" w:lineRule="auto"/>
        <w:rPr>
          <w:sz w:val="24"/>
        </w:rPr>
      </w:pPr>
      <w:r>
        <w:rPr>
          <w:sz w:val="24"/>
        </w:rPr>
        <w:t>Sample size is at the heart of scientific validity.  The results of an experiment with too few trials cannot be viewed as scientifically accurate.  It cannot be determined if the data collected in an experiment of this type are a result of the parameters being studied or simply chance events.  In inferential statistics, where only a sample of a large population can be studied, a minimum sample size should be ≥32 to satisfy the central limit theorem. The science department recommends students design an experiment that includes as large a sample size and/or as many trials as reasonably possible, given the resources available.  If you have any questions about the appropriateness of your sample size, please ask your teacher</w:t>
      </w:r>
      <w:r w:rsidR="008B1D33">
        <w:rPr>
          <w:sz w:val="24"/>
        </w:rPr>
        <w:t xml:space="preserve"> BEFORE you finish your project</w:t>
      </w:r>
      <w:r>
        <w:rPr>
          <w:sz w:val="24"/>
        </w:rPr>
        <w:t>.</w:t>
      </w: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pPr>
        <w:rPr>
          <w:rFonts w:ascii="Tahoma" w:hAnsi="Tahoma" w:cs="Tahoma"/>
        </w:rPr>
      </w:pPr>
    </w:p>
    <w:p w:rsidR="00525606" w:rsidRDefault="00525606" w:rsidP="00132B55">
      <w:pPr>
        <w:pStyle w:val="Heading1"/>
        <w:rPr>
          <w:rFonts w:ascii="Tahoma" w:hAnsi="Tahoma" w:cs="Tahoma"/>
          <w:b/>
          <w:sz w:val="48"/>
        </w:rPr>
      </w:pPr>
      <w:r>
        <w:rPr>
          <w:rFonts w:ascii="Tahoma" w:hAnsi="Tahoma" w:cs="Tahoma"/>
          <w:b/>
          <w:sz w:val="48"/>
        </w:rPr>
        <w:t>Level of Difficulty</w:t>
      </w:r>
    </w:p>
    <w:p w:rsidR="00525606" w:rsidRDefault="00525606">
      <w:pPr>
        <w:jc w:val="center"/>
        <w:rPr>
          <w:rFonts w:ascii="Tahoma" w:hAnsi="Tahoma" w:cs="Tahoma"/>
          <w:b/>
          <w:sz w:val="4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1620"/>
        <w:gridCol w:w="1620"/>
        <w:gridCol w:w="1620"/>
        <w:gridCol w:w="1620"/>
        <w:gridCol w:w="1620"/>
      </w:tblGrid>
      <w:tr w:rsidR="00525606">
        <w:tc>
          <w:tcPr>
            <w:tcW w:w="1368" w:type="dxa"/>
          </w:tcPr>
          <w:p w:rsidR="00525606" w:rsidRDefault="00525606">
            <w:pPr>
              <w:jc w:val="center"/>
              <w:rPr>
                <w:rFonts w:ascii="Tahoma" w:hAnsi="Tahoma" w:cs="Tahoma"/>
                <w:b/>
                <w:sz w:val="20"/>
                <w:szCs w:val="20"/>
              </w:rPr>
            </w:pPr>
            <w:r>
              <w:rPr>
                <w:rFonts w:ascii="Tahoma" w:hAnsi="Tahoma" w:cs="Tahoma"/>
                <w:b/>
                <w:sz w:val="20"/>
                <w:szCs w:val="20"/>
              </w:rPr>
              <w:t>Quality points</w:t>
            </w:r>
          </w:p>
        </w:tc>
        <w:tc>
          <w:tcPr>
            <w:tcW w:w="1620" w:type="dxa"/>
          </w:tcPr>
          <w:p w:rsidR="00525606" w:rsidRDefault="00525606">
            <w:pPr>
              <w:jc w:val="center"/>
              <w:rPr>
                <w:rFonts w:ascii="Tahoma" w:hAnsi="Tahoma" w:cs="Tahoma"/>
                <w:b/>
                <w:sz w:val="20"/>
                <w:szCs w:val="20"/>
              </w:rPr>
            </w:pPr>
            <w:r>
              <w:rPr>
                <w:rFonts w:ascii="Tahoma" w:hAnsi="Tahoma" w:cs="Tahoma"/>
                <w:b/>
                <w:sz w:val="20"/>
                <w:szCs w:val="20"/>
              </w:rPr>
              <w:t>5.0</w:t>
            </w:r>
          </w:p>
        </w:tc>
        <w:tc>
          <w:tcPr>
            <w:tcW w:w="1620" w:type="dxa"/>
          </w:tcPr>
          <w:p w:rsidR="00525606" w:rsidRDefault="00525606">
            <w:pPr>
              <w:jc w:val="center"/>
              <w:rPr>
                <w:rFonts w:ascii="Tahoma" w:hAnsi="Tahoma" w:cs="Tahoma"/>
                <w:b/>
                <w:sz w:val="20"/>
                <w:szCs w:val="20"/>
              </w:rPr>
            </w:pPr>
            <w:r>
              <w:rPr>
                <w:rFonts w:ascii="Tahoma" w:hAnsi="Tahoma" w:cs="Tahoma"/>
                <w:b/>
                <w:sz w:val="20"/>
                <w:szCs w:val="20"/>
              </w:rPr>
              <w:t>4.5</w:t>
            </w:r>
          </w:p>
        </w:tc>
        <w:tc>
          <w:tcPr>
            <w:tcW w:w="1620" w:type="dxa"/>
          </w:tcPr>
          <w:p w:rsidR="00525606" w:rsidRDefault="00525606">
            <w:pPr>
              <w:jc w:val="center"/>
              <w:rPr>
                <w:rFonts w:ascii="Tahoma" w:hAnsi="Tahoma" w:cs="Tahoma"/>
                <w:b/>
                <w:sz w:val="20"/>
                <w:szCs w:val="20"/>
              </w:rPr>
            </w:pPr>
            <w:r>
              <w:rPr>
                <w:rFonts w:ascii="Tahoma" w:hAnsi="Tahoma" w:cs="Tahoma"/>
                <w:b/>
                <w:sz w:val="20"/>
                <w:szCs w:val="20"/>
              </w:rPr>
              <w:t>4.0</w:t>
            </w:r>
          </w:p>
        </w:tc>
        <w:tc>
          <w:tcPr>
            <w:tcW w:w="1620" w:type="dxa"/>
          </w:tcPr>
          <w:p w:rsidR="00525606" w:rsidRDefault="00525606">
            <w:pPr>
              <w:jc w:val="center"/>
              <w:rPr>
                <w:rFonts w:ascii="Tahoma" w:hAnsi="Tahoma" w:cs="Tahoma"/>
                <w:b/>
                <w:sz w:val="20"/>
                <w:szCs w:val="20"/>
              </w:rPr>
            </w:pPr>
            <w:r>
              <w:rPr>
                <w:rFonts w:ascii="Tahoma" w:hAnsi="Tahoma" w:cs="Tahoma"/>
                <w:b/>
                <w:sz w:val="20"/>
                <w:szCs w:val="20"/>
              </w:rPr>
              <w:t>3.5</w:t>
            </w:r>
          </w:p>
        </w:tc>
        <w:tc>
          <w:tcPr>
            <w:tcW w:w="1620" w:type="dxa"/>
          </w:tcPr>
          <w:p w:rsidR="00525606" w:rsidRDefault="00525606">
            <w:pPr>
              <w:jc w:val="center"/>
              <w:rPr>
                <w:rFonts w:ascii="Tahoma" w:hAnsi="Tahoma" w:cs="Tahoma"/>
                <w:b/>
                <w:sz w:val="20"/>
                <w:szCs w:val="20"/>
              </w:rPr>
            </w:pPr>
            <w:r>
              <w:rPr>
                <w:rFonts w:ascii="Tahoma" w:hAnsi="Tahoma" w:cs="Tahoma"/>
                <w:b/>
                <w:sz w:val="20"/>
                <w:szCs w:val="20"/>
              </w:rPr>
              <w:t>1.0</w:t>
            </w:r>
          </w:p>
        </w:tc>
      </w:tr>
      <w:tr w:rsidR="00525606">
        <w:tc>
          <w:tcPr>
            <w:tcW w:w="1368" w:type="dxa"/>
          </w:tcPr>
          <w:p w:rsidR="00525606" w:rsidRDefault="00525606">
            <w:pPr>
              <w:jc w:val="center"/>
              <w:rPr>
                <w:rFonts w:ascii="Tahoma" w:hAnsi="Tahoma" w:cs="Tahoma"/>
                <w:b/>
                <w:sz w:val="20"/>
                <w:szCs w:val="20"/>
              </w:rPr>
            </w:pPr>
            <w:r>
              <w:rPr>
                <w:rFonts w:ascii="Tahoma" w:hAnsi="Tahoma" w:cs="Tahoma"/>
                <w:b/>
                <w:sz w:val="20"/>
                <w:szCs w:val="20"/>
              </w:rPr>
              <w:t>Level of Difficulty</w:t>
            </w:r>
          </w:p>
        </w:tc>
        <w:tc>
          <w:tcPr>
            <w:tcW w:w="1620" w:type="dxa"/>
          </w:tcPr>
          <w:p w:rsidR="00525606" w:rsidRDefault="00525606">
            <w:pPr>
              <w:jc w:val="center"/>
              <w:rPr>
                <w:rFonts w:ascii="Tahoma" w:hAnsi="Tahoma" w:cs="Tahoma"/>
                <w:b/>
                <w:sz w:val="20"/>
                <w:szCs w:val="20"/>
              </w:rPr>
            </w:pPr>
            <w:r>
              <w:rPr>
                <w:rFonts w:ascii="Tahoma" w:hAnsi="Tahoma" w:cs="Tahoma"/>
                <w:b/>
                <w:sz w:val="20"/>
                <w:szCs w:val="20"/>
              </w:rPr>
              <w:t>Extremely Challenging</w:t>
            </w:r>
          </w:p>
        </w:tc>
        <w:tc>
          <w:tcPr>
            <w:tcW w:w="1620" w:type="dxa"/>
          </w:tcPr>
          <w:p w:rsidR="00525606" w:rsidRDefault="00525606">
            <w:pPr>
              <w:pStyle w:val="Heading2"/>
              <w:rPr>
                <w:rFonts w:ascii="Tahoma" w:hAnsi="Tahoma" w:cs="Tahoma"/>
                <w:sz w:val="20"/>
                <w:szCs w:val="20"/>
              </w:rPr>
            </w:pPr>
            <w:r>
              <w:rPr>
                <w:rFonts w:ascii="Tahoma" w:hAnsi="Tahoma" w:cs="Tahoma"/>
                <w:sz w:val="20"/>
                <w:szCs w:val="20"/>
              </w:rPr>
              <w:t>Very</w:t>
            </w:r>
          </w:p>
          <w:p w:rsidR="00525606" w:rsidRDefault="00525606">
            <w:pPr>
              <w:jc w:val="center"/>
              <w:rPr>
                <w:rFonts w:ascii="Tahoma" w:hAnsi="Tahoma" w:cs="Tahoma"/>
                <w:b/>
                <w:sz w:val="20"/>
                <w:szCs w:val="20"/>
              </w:rPr>
            </w:pPr>
            <w:r>
              <w:rPr>
                <w:rFonts w:ascii="Tahoma" w:hAnsi="Tahoma" w:cs="Tahoma"/>
                <w:b/>
                <w:sz w:val="20"/>
                <w:szCs w:val="20"/>
              </w:rPr>
              <w:t>Challenging</w:t>
            </w:r>
          </w:p>
        </w:tc>
        <w:tc>
          <w:tcPr>
            <w:tcW w:w="1620" w:type="dxa"/>
          </w:tcPr>
          <w:p w:rsidR="00525606" w:rsidRDefault="00525606">
            <w:pPr>
              <w:pStyle w:val="Heading2"/>
              <w:rPr>
                <w:rFonts w:ascii="Tahoma" w:hAnsi="Tahoma" w:cs="Tahoma"/>
                <w:sz w:val="20"/>
                <w:szCs w:val="20"/>
              </w:rPr>
            </w:pPr>
            <w:r>
              <w:rPr>
                <w:rFonts w:ascii="Tahoma" w:hAnsi="Tahoma" w:cs="Tahoma"/>
                <w:sz w:val="20"/>
                <w:szCs w:val="20"/>
              </w:rPr>
              <w:t>Challenging</w:t>
            </w:r>
          </w:p>
        </w:tc>
        <w:tc>
          <w:tcPr>
            <w:tcW w:w="1620" w:type="dxa"/>
          </w:tcPr>
          <w:p w:rsidR="00525606" w:rsidRDefault="00525606">
            <w:pPr>
              <w:jc w:val="center"/>
              <w:rPr>
                <w:rFonts w:ascii="Tahoma" w:hAnsi="Tahoma" w:cs="Tahoma"/>
                <w:b/>
                <w:sz w:val="20"/>
                <w:szCs w:val="20"/>
              </w:rPr>
            </w:pPr>
            <w:r>
              <w:rPr>
                <w:rFonts w:ascii="Tahoma" w:hAnsi="Tahoma" w:cs="Tahoma"/>
                <w:b/>
                <w:sz w:val="20"/>
                <w:szCs w:val="20"/>
              </w:rPr>
              <w:t>Moderate</w:t>
            </w:r>
          </w:p>
        </w:tc>
        <w:tc>
          <w:tcPr>
            <w:tcW w:w="1620" w:type="dxa"/>
          </w:tcPr>
          <w:p w:rsidR="00525606" w:rsidRDefault="00525606">
            <w:pPr>
              <w:jc w:val="center"/>
              <w:rPr>
                <w:rFonts w:ascii="Tahoma" w:hAnsi="Tahoma" w:cs="Tahoma"/>
                <w:b/>
                <w:sz w:val="20"/>
                <w:szCs w:val="20"/>
              </w:rPr>
            </w:pPr>
            <w:r>
              <w:rPr>
                <w:rFonts w:ascii="Tahoma" w:hAnsi="Tahoma" w:cs="Tahoma"/>
                <w:b/>
                <w:sz w:val="20"/>
                <w:szCs w:val="20"/>
              </w:rPr>
              <w:t>Simple</w:t>
            </w:r>
          </w:p>
        </w:tc>
      </w:tr>
      <w:tr w:rsidR="00525606">
        <w:tc>
          <w:tcPr>
            <w:tcW w:w="1368" w:type="dxa"/>
          </w:tcPr>
          <w:p w:rsidR="00525606" w:rsidRDefault="00525606">
            <w:pPr>
              <w:jc w:val="center"/>
              <w:rPr>
                <w:rFonts w:ascii="Tahoma" w:hAnsi="Tahoma" w:cs="Tahoma"/>
                <w:b/>
                <w:sz w:val="20"/>
                <w:szCs w:val="20"/>
              </w:rPr>
            </w:pPr>
            <w:r>
              <w:rPr>
                <w:rFonts w:ascii="Tahoma" w:hAnsi="Tahoma" w:cs="Tahoma"/>
                <w:b/>
                <w:sz w:val="20"/>
                <w:szCs w:val="20"/>
              </w:rPr>
              <w:t>Description</w:t>
            </w:r>
          </w:p>
        </w:tc>
        <w:tc>
          <w:tcPr>
            <w:tcW w:w="1620" w:type="dxa"/>
          </w:tcPr>
          <w:p w:rsidR="00525606" w:rsidRDefault="00525606">
            <w:pPr>
              <w:ind w:left="720"/>
              <w:rPr>
                <w:rFonts w:ascii="Tahoma" w:hAnsi="Tahoma" w:cs="Tahoma"/>
                <w:sz w:val="20"/>
                <w:szCs w:val="20"/>
              </w:rPr>
            </w:pPr>
          </w:p>
          <w:p w:rsidR="00525606" w:rsidRDefault="00525606">
            <w:pPr>
              <w:rPr>
                <w:rFonts w:ascii="Tahoma" w:hAnsi="Tahoma" w:cs="Tahoma"/>
                <w:sz w:val="20"/>
                <w:szCs w:val="20"/>
              </w:rPr>
            </w:pPr>
            <w:r>
              <w:rPr>
                <w:rFonts w:ascii="Tahoma" w:hAnsi="Tahoma" w:cs="Tahoma"/>
                <w:sz w:val="20"/>
                <w:szCs w:val="20"/>
              </w:rPr>
              <w:t xml:space="preserve">Student attempts a project that involves </w:t>
            </w:r>
            <w:r>
              <w:rPr>
                <w:rFonts w:ascii="Tahoma" w:hAnsi="Tahoma" w:cs="Tahoma"/>
                <w:b/>
                <w:sz w:val="20"/>
                <w:szCs w:val="20"/>
              </w:rPr>
              <w:t>concepts and/or materials that range</w:t>
            </w:r>
            <w:r>
              <w:rPr>
                <w:rFonts w:ascii="Tahoma" w:hAnsi="Tahoma" w:cs="Tahoma"/>
                <w:sz w:val="20"/>
                <w:szCs w:val="20"/>
              </w:rPr>
              <w:t xml:space="preserve"> </w:t>
            </w:r>
            <w:r>
              <w:rPr>
                <w:rFonts w:ascii="Tahoma" w:hAnsi="Tahoma" w:cs="Tahoma"/>
                <w:b/>
                <w:sz w:val="20"/>
                <w:szCs w:val="20"/>
              </w:rPr>
              <w:t>well</w:t>
            </w:r>
            <w:r>
              <w:rPr>
                <w:rFonts w:ascii="Tahoma" w:hAnsi="Tahoma" w:cs="Tahoma"/>
                <w:sz w:val="20"/>
                <w:szCs w:val="20"/>
              </w:rPr>
              <w:t xml:space="preserve"> </w:t>
            </w:r>
            <w:r>
              <w:rPr>
                <w:rFonts w:ascii="Tahoma" w:hAnsi="Tahoma" w:cs="Tahoma"/>
                <w:b/>
                <w:sz w:val="20"/>
                <w:szCs w:val="20"/>
              </w:rPr>
              <w:t xml:space="preserve">above </w:t>
            </w:r>
            <w:r>
              <w:rPr>
                <w:rFonts w:ascii="Tahoma" w:hAnsi="Tahoma" w:cs="Tahoma"/>
                <w:sz w:val="20"/>
                <w:szCs w:val="20"/>
              </w:rPr>
              <w:t>the GLC</w:t>
            </w:r>
            <w:r>
              <w:rPr>
                <w:rFonts w:ascii="Tahoma" w:hAnsi="Tahoma" w:cs="Tahoma"/>
                <w:sz w:val="20"/>
                <w:szCs w:val="20"/>
                <w:vertAlign w:val="superscript"/>
              </w:rPr>
              <w:t>*</w:t>
            </w:r>
            <w:r>
              <w:rPr>
                <w:rFonts w:ascii="Tahoma" w:hAnsi="Tahoma" w:cs="Tahoma"/>
                <w:sz w:val="20"/>
                <w:szCs w:val="20"/>
              </w:rPr>
              <w:t>.</w:t>
            </w:r>
          </w:p>
          <w:p w:rsidR="00525606" w:rsidRDefault="00525606">
            <w:pPr>
              <w:rPr>
                <w:rFonts w:ascii="Tahoma" w:hAnsi="Tahoma" w:cs="Tahoma"/>
                <w:sz w:val="20"/>
                <w:szCs w:val="20"/>
              </w:rPr>
            </w:pPr>
          </w:p>
          <w:p w:rsidR="00525606" w:rsidRDefault="00525606">
            <w:pPr>
              <w:rPr>
                <w:rFonts w:ascii="Tahoma" w:hAnsi="Tahoma" w:cs="Tahoma"/>
                <w:sz w:val="20"/>
                <w:szCs w:val="20"/>
              </w:rPr>
            </w:pPr>
          </w:p>
          <w:p w:rsidR="00525606" w:rsidRDefault="00525606">
            <w:pPr>
              <w:rPr>
                <w:rFonts w:ascii="Tahoma" w:hAnsi="Tahoma" w:cs="Tahoma"/>
                <w:sz w:val="20"/>
                <w:szCs w:val="20"/>
              </w:rPr>
            </w:pPr>
          </w:p>
          <w:p w:rsidR="00525606" w:rsidRDefault="00525606">
            <w:pPr>
              <w:rPr>
                <w:rFonts w:ascii="Tahoma" w:hAnsi="Tahoma" w:cs="Tahoma"/>
                <w:sz w:val="20"/>
                <w:szCs w:val="20"/>
              </w:rPr>
            </w:pPr>
          </w:p>
          <w:p w:rsidR="00525606" w:rsidRDefault="00525606">
            <w:pPr>
              <w:rPr>
                <w:rFonts w:ascii="Tahoma" w:hAnsi="Tahoma" w:cs="Tahoma"/>
                <w:sz w:val="20"/>
                <w:szCs w:val="20"/>
              </w:rPr>
            </w:pPr>
            <w:r>
              <w:rPr>
                <w:rFonts w:ascii="Tahoma" w:hAnsi="Tahoma" w:cs="Tahoma"/>
                <w:sz w:val="20"/>
                <w:szCs w:val="20"/>
              </w:rPr>
              <w:t xml:space="preserve">Student attempts a project that successfully </w:t>
            </w:r>
            <w:r>
              <w:rPr>
                <w:rFonts w:ascii="Tahoma" w:hAnsi="Tahoma" w:cs="Tahoma"/>
                <w:b/>
                <w:sz w:val="20"/>
                <w:szCs w:val="20"/>
              </w:rPr>
              <w:t>integrates</w:t>
            </w:r>
            <w:r>
              <w:rPr>
                <w:rFonts w:ascii="Tahoma" w:hAnsi="Tahoma" w:cs="Tahoma"/>
                <w:sz w:val="20"/>
                <w:szCs w:val="20"/>
              </w:rPr>
              <w:t xml:space="preserve"> a variety of </w:t>
            </w:r>
            <w:r>
              <w:rPr>
                <w:rFonts w:ascii="Tahoma" w:hAnsi="Tahoma" w:cs="Tahoma"/>
                <w:b/>
                <w:sz w:val="20"/>
                <w:szCs w:val="20"/>
              </w:rPr>
              <w:t>above GLC</w:t>
            </w:r>
            <w:r>
              <w:rPr>
                <w:rFonts w:ascii="Tahoma" w:hAnsi="Tahoma" w:cs="Tahoma"/>
                <w:b/>
                <w:sz w:val="20"/>
                <w:szCs w:val="20"/>
                <w:vertAlign w:val="superscript"/>
              </w:rPr>
              <w:t>*</w:t>
            </w:r>
            <w:r>
              <w:rPr>
                <w:rFonts w:ascii="Tahoma" w:hAnsi="Tahoma" w:cs="Tahoma"/>
                <w:sz w:val="20"/>
                <w:szCs w:val="20"/>
              </w:rPr>
              <w:t xml:space="preserve"> concepts and/or materials into a single coherent project</w:t>
            </w:r>
            <w:proofErr w:type="gramStart"/>
            <w:r>
              <w:rPr>
                <w:rFonts w:ascii="Tahoma" w:hAnsi="Tahoma" w:cs="Tahoma"/>
                <w:sz w:val="20"/>
                <w:szCs w:val="20"/>
              </w:rPr>
              <w:t>..</w:t>
            </w:r>
            <w:proofErr w:type="gramEnd"/>
          </w:p>
          <w:p w:rsidR="00525606" w:rsidRDefault="00525606">
            <w:pPr>
              <w:rPr>
                <w:rFonts w:ascii="Tahoma" w:hAnsi="Tahoma" w:cs="Tahoma"/>
                <w:sz w:val="20"/>
                <w:szCs w:val="20"/>
              </w:rPr>
            </w:pPr>
          </w:p>
        </w:tc>
        <w:tc>
          <w:tcPr>
            <w:tcW w:w="1620" w:type="dxa"/>
          </w:tcPr>
          <w:p w:rsidR="00525606" w:rsidRDefault="00525606">
            <w:pPr>
              <w:ind w:left="360"/>
              <w:rPr>
                <w:rFonts w:ascii="Tahoma" w:hAnsi="Tahoma" w:cs="Tahoma"/>
                <w:sz w:val="20"/>
                <w:szCs w:val="20"/>
              </w:rPr>
            </w:pPr>
          </w:p>
          <w:p w:rsidR="00525606" w:rsidRDefault="00525606">
            <w:pPr>
              <w:rPr>
                <w:rFonts w:ascii="Tahoma" w:hAnsi="Tahoma" w:cs="Tahoma"/>
                <w:sz w:val="20"/>
                <w:szCs w:val="20"/>
              </w:rPr>
            </w:pPr>
            <w:r>
              <w:rPr>
                <w:rFonts w:ascii="Tahoma" w:hAnsi="Tahoma" w:cs="Tahoma"/>
                <w:sz w:val="20"/>
                <w:szCs w:val="20"/>
              </w:rPr>
              <w:t xml:space="preserve">Student attempts a project that involves </w:t>
            </w:r>
            <w:r>
              <w:rPr>
                <w:rFonts w:ascii="Tahoma" w:hAnsi="Tahoma" w:cs="Tahoma"/>
                <w:b/>
                <w:sz w:val="20"/>
                <w:szCs w:val="20"/>
              </w:rPr>
              <w:t>concepts and/or materials that range</w:t>
            </w:r>
            <w:r>
              <w:rPr>
                <w:rFonts w:ascii="Tahoma" w:hAnsi="Tahoma" w:cs="Tahoma"/>
                <w:sz w:val="20"/>
                <w:szCs w:val="20"/>
              </w:rPr>
              <w:t xml:space="preserve"> </w:t>
            </w:r>
            <w:r>
              <w:rPr>
                <w:rFonts w:ascii="Tahoma" w:hAnsi="Tahoma" w:cs="Tahoma"/>
                <w:b/>
                <w:sz w:val="20"/>
                <w:szCs w:val="20"/>
              </w:rPr>
              <w:t>above</w:t>
            </w:r>
            <w:r>
              <w:rPr>
                <w:rFonts w:ascii="Tahoma" w:hAnsi="Tahoma" w:cs="Tahoma"/>
                <w:sz w:val="20"/>
                <w:szCs w:val="20"/>
              </w:rPr>
              <w:t xml:space="preserve"> the GLC</w:t>
            </w:r>
            <w:r>
              <w:rPr>
                <w:rFonts w:ascii="Tahoma" w:hAnsi="Tahoma" w:cs="Tahoma"/>
                <w:sz w:val="20"/>
                <w:szCs w:val="20"/>
                <w:vertAlign w:val="superscript"/>
              </w:rPr>
              <w:t>*</w:t>
            </w:r>
            <w:r>
              <w:rPr>
                <w:rFonts w:ascii="Tahoma" w:hAnsi="Tahoma" w:cs="Tahoma"/>
                <w:sz w:val="20"/>
                <w:szCs w:val="20"/>
              </w:rPr>
              <w:t>.</w:t>
            </w:r>
          </w:p>
          <w:p w:rsidR="00525606" w:rsidRDefault="00525606">
            <w:pPr>
              <w:ind w:left="360"/>
              <w:rPr>
                <w:rFonts w:ascii="Tahoma" w:hAnsi="Tahoma" w:cs="Tahoma"/>
                <w:sz w:val="20"/>
                <w:szCs w:val="20"/>
              </w:rPr>
            </w:pPr>
          </w:p>
          <w:p w:rsidR="00525606" w:rsidRDefault="00525606">
            <w:pPr>
              <w:ind w:left="360"/>
              <w:rPr>
                <w:rFonts w:ascii="Tahoma" w:hAnsi="Tahoma" w:cs="Tahoma"/>
                <w:sz w:val="20"/>
                <w:szCs w:val="20"/>
              </w:rPr>
            </w:pPr>
          </w:p>
          <w:p w:rsidR="00525606" w:rsidRDefault="00525606">
            <w:pPr>
              <w:ind w:left="360"/>
              <w:rPr>
                <w:rFonts w:ascii="Tahoma" w:hAnsi="Tahoma" w:cs="Tahoma"/>
                <w:sz w:val="20"/>
                <w:szCs w:val="20"/>
              </w:rPr>
            </w:pPr>
          </w:p>
          <w:p w:rsidR="00525606" w:rsidRDefault="00525606">
            <w:pPr>
              <w:ind w:left="360"/>
              <w:rPr>
                <w:rFonts w:ascii="Tahoma" w:hAnsi="Tahoma" w:cs="Tahoma"/>
                <w:sz w:val="20"/>
                <w:szCs w:val="20"/>
              </w:rPr>
            </w:pPr>
          </w:p>
          <w:p w:rsidR="00525606" w:rsidRDefault="00525606">
            <w:pPr>
              <w:rPr>
                <w:rFonts w:ascii="Tahoma" w:hAnsi="Tahoma" w:cs="Tahoma"/>
                <w:sz w:val="20"/>
                <w:szCs w:val="20"/>
              </w:rPr>
            </w:pPr>
            <w:r>
              <w:rPr>
                <w:rFonts w:ascii="Tahoma" w:hAnsi="Tahoma" w:cs="Tahoma"/>
                <w:sz w:val="20"/>
                <w:szCs w:val="20"/>
              </w:rPr>
              <w:t xml:space="preserve">Student attempts a project that successfully </w:t>
            </w:r>
            <w:r>
              <w:rPr>
                <w:rFonts w:ascii="Tahoma" w:hAnsi="Tahoma" w:cs="Tahoma"/>
                <w:b/>
                <w:sz w:val="20"/>
                <w:szCs w:val="20"/>
              </w:rPr>
              <w:t>integrates</w:t>
            </w:r>
            <w:r>
              <w:rPr>
                <w:rFonts w:ascii="Tahoma" w:hAnsi="Tahoma" w:cs="Tahoma"/>
                <w:sz w:val="20"/>
                <w:szCs w:val="20"/>
              </w:rPr>
              <w:t xml:space="preserve"> a variety of </w:t>
            </w:r>
            <w:r>
              <w:rPr>
                <w:rFonts w:ascii="Tahoma" w:hAnsi="Tahoma" w:cs="Tahoma"/>
                <w:b/>
                <w:sz w:val="20"/>
                <w:szCs w:val="20"/>
              </w:rPr>
              <w:t>GLC</w:t>
            </w:r>
            <w:r>
              <w:rPr>
                <w:rFonts w:ascii="Tahoma" w:hAnsi="Tahoma" w:cs="Tahoma"/>
                <w:b/>
                <w:sz w:val="20"/>
                <w:szCs w:val="20"/>
                <w:vertAlign w:val="superscript"/>
              </w:rPr>
              <w:t>*</w:t>
            </w:r>
            <w:r>
              <w:rPr>
                <w:rFonts w:ascii="Tahoma" w:hAnsi="Tahoma" w:cs="Tahoma"/>
                <w:sz w:val="20"/>
                <w:szCs w:val="20"/>
              </w:rPr>
              <w:t xml:space="preserve"> concepts and/or materials into a single coherent project.</w:t>
            </w:r>
          </w:p>
        </w:tc>
        <w:tc>
          <w:tcPr>
            <w:tcW w:w="1620" w:type="dxa"/>
          </w:tcPr>
          <w:p w:rsidR="00525606" w:rsidRDefault="00525606">
            <w:pPr>
              <w:ind w:left="360"/>
              <w:rPr>
                <w:rFonts w:ascii="Tahoma" w:hAnsi="Tahoma" w:cs="Tahoma"/>
                <w:sz w:val="20"/>
                <w:szCs w:val="20"/>
              </w:rPr>
            </w:pPr>
          </w:p>
          <w:p w:rsidR="00525606" w:rsidRDefault="00525606">
            <w:pPr>
              <w:pStyle w:val="BodyText3"/>
              <w:rPr>
                <w:rFonts w:ascii="Tahoma" w:hAnsi="Tahoma" w:cs="Tahoma"/>
                <w:szCs w:val="20"/>
              </w:rPr>
            </w:pPr>
            <w:r>
              <w:rPr>
                <w:rFonts w:ascii="Tahoma" w:hAnsi="Tahoma" w:cs="Tahoma"/>
                <w:szCs w:val="20"/>
              </w:rPr>
              <w:t xml:space="preserve">Student attempts a project that involves </w:t>
            </w:r>
            <w:r>
              <w:rPr>
                <w:rFonts w:ascii="Tahoma" w:hAnsi="Tahoma" w:cs="Tahoma"/>
                <w:b/>
                <w:szCs w:val="20"/>
              </w:rPr>
              <w:t>concepts and/or materials that range</w:t>
            </w:r>
            <w:r>
              <w:rPr>
                <w:rFonts w:ascii="Tahoma" w:hAnsi="Tahoma" w:cs="Tahoma"/>
                <w:szCs w:val="20"/>
              </w:rPr>
              <w:t xml:space="preserve"> </w:t>
            </w:r>
            <w:r>
              <w:rPr>
                <w:rFonts w:ascii="Tahoma" w:hAnsi="Tahoma" w:cs="Tahoma"/>
                <w:b/>
                <w:szCs w:val="20"/>
              </w:rPr>
              <w:t>within</w:t>
            </w:r>
            <w:r>
              <w:rPr>
                <w:rFonts w:ascii="Tahoma" w:hAnsi="Tahoma" w:cs="Tahoma"/>
                <w:szCs w:val="20"/>
              </w:rPr>
              <w:t xml:space="preserve"> the GLC</w:t>
            </w:r>
            <w:r>
              <w:rPr>
                <w:rFonts w:ascii="Tahoma" w:hAnsi="Tahoma" w:cs="Tahoma"/>
                <w:szCs w:val="20"/>
                <w:vertAlign w:val="superscript"/>
              </w:rPr>
              <w:t>*</w:t>
            </w:r>
            <w:r>
              <w:rPr>
                <w:rFonts w:ascii="Tahoma" w:hAnsi="Tahoma" w:cs="Tahoma"/>
                <w:szCs w:val="20"/>
              </w:rPr>
              <w:t>.</w:t>
            </w:r>
          </w:p>
          <w:p w:rsidR="00525606" w:rsidRDefault="00525606">
            <w:pPr>
              <w:rPr>
                <w:rFonts w:ascii="Tahoma" w:hAnsi="Tahoma" w:cs="Tahoma"/>
                <w:sz w:val="20"/>
                <w:szCs w:val="20"/>
              </w:rPr>
            </w:pPr>
          </w:p>
          <w:p w:rsidR="00525606" w:rsidRDefault="00525606">
            <w:pPr>
              <w:rPr>
                <w:rFonts w:ascii="Tahoma" w:hAnsi="Tahoma" w:cs="Tahoma"/>
                <w:sz w:val="20"/>
                <w:szCs w:val="20"/>
              </w:rPr>
            </w:pPr>
          </w:p>
          <w:p w:rsidR="00525606" w:rsidRDefault="00525606">
            <w:pPr>
              <w:rPr>
                <w:rFonts w:ascii="Tahoma" w:hAnsi="Tahoma" w:cs="Tahoma"/>
                <w:sz w:val="20"/>
                <w:szCs w:val="20"/>
              </w:rPr>
            </w:pPr>
          </w:p>
          <w:p w:rsidR="00525606" w:rsidRDefault="00525606">
            <w:pPr>
              <w:rPr>
                <w:rFonts w:ascii="Tahoma" w:hAnsi="Tahoma" w:cs="Tahoma"/>
                <w:sz w:val="20"/>
                <w:szCs w:val="20"/>
              </w:rPr>
            </w:pPr>
          </w:p>
          <w:p w:rsidR="00525606" w:rsidRDefault="00525606">
            <w:pPr>
              <w:rPr>
                <w:rFonts w:ascii="Tahoma" w:hAnsi="Tahoma" w:cs="Tahoma"/>
                <w:sz w:val="20"/>
                <w:szCs w:val="20"/>
              </w:rPr>
            </w:pPr>
            <w:r>
              <w:rPr>
                <w:rFonts w:ascii="Tahoma" w:hAnsi="Tahoma" w:cs="Tahoma"/>
                <w:sz w:val="20"/>
                <w:szCs w:val="20"/>
              </w:rPr>
              <w:t xml:space="preserve">Student attempts a project that successfully </w:t>
            </w:r>
            <w:r>
              <w:rPr>
                <w:rFonts w:ascii="Tahoma" w:hAnsi="Tahoma" w:cs="Tahoma"/>
                <w:b/>
                <w:sz w:val="20"/>
                <w:szCs w:val="20"/>
              </w:rPr>
              <w:t>integrates</w:t>
            </w:r>
            <w:r>
              <w:rPr>
                <w:rFonts w:ascii="Tahoma" w:hAnsi="Tahoma" w:cs="Tahoma"/>
                <w:sz w:val="20"/>
                <w:szCs w:val="20"/>
              </w:rPr>
              <w:t xml:space="preserve"> a variety of </w:t>
            </w:r>
            <w:r>
              <w:rPr>
                <w:rFonts w:ascii="Tahoma" w:hAnsi="Tahoma" w:cs="Tahoma"/>
                <w:b/>
                <w:sz w:val="20"/>
                <w:szCs w:val="20"/>
              </w:rPr>
              <w:t>slightly</w:t>
            </w:r>
            <w:r>
              <w:rPr>
                <w:rFonts w:ascii="Tahoma" w:hAnsi="Tahoma" w:cs="Tahoma"/>
                <w:sz w:val="20"/>
                <w:szCs w:val="20"/>
              </w:rPr>
              <w:t xml:space="preserve"> </w:t>
            </w:r>
            <w:r>
              <w:rPr>
                <w:rFonts w:ascii="Tahoma" w:hAnsi="Tahoma" w:cs="Tahoma"/>
                <w:b/>
                <w:sz w:val="20"/>
                <w:szCs w:val="20"/>
              </w:rPr>
              <w:t>below GLC</w:t>
            </w:r>
            <w:r>
              <w:rPr>
                <w:rFonts w:ascii="Tahoma" w:hAnsi="Tahoma" w:cs="Tahoma"/>
                <w:b/>
                <w:sz w:val="20"/>
                <w:szCs w:val="20"/>
                <w:vertAlign w:val="superscript"/>
              </w:rPr>
              <w:t>*</w:t>
            </w:r>
            <w:r>
              <w:rPr>
                <w:rFonts w:ascii="Tahoma" w:hAnsi="Tahoma" w:cs="Tahoma"/>
                <w:sz w:val="20"/>
                <w:szCs w:val="20"/>
              </w:rPr>
              <w:t xml:space="preserve"> concepts and/or materials into a single coherent project.</w:t>
            </w:r>
          </w:p>
        </w:tc>
        <w:tc>
          <w:tcPr>
            <w:tcW w:w="1620" w:type="dxa"/>
          </w:tcPr>
          <w:p w:rsidR="00525606" w:rsidRDefault="00525606">
            <w:pPr>
              <w:jc w:val="center"/>
              <w:rPr>
                <w:rFonts w:ascii="Tahoma" w:hAnsi="Tahoma" w:cs="Tahoma"/>
                <w:sz w:val="20"/>
                <w:szCs w:val="20"/>
              </w:rPr>
            </w:pPr>
          </w:p>
          <w:p w:rsidR="00525606" w:rsidRDefault="00525606">
            <w:pPr>
              <w:rPr>
                <w:rFonts w:ascii="Tahoma" w:hAnsi="Tahoma" w:cs="Tahoma"/>
                <w:sz w:val="20"/>
                <w:szCs w:val="20"/>
              </w:rPr>
            </w:pPr>
            <w:r>
              <w:rPr>
                <w:rFonts w:ascii="Tahoma" w:hAnsi="Tahoma" w:cs="Tahoma"/>
                <w:sz w:val="20"/>
                <w:szCs w:val="20"/>
              </w:rPr>
              <w:t xml:space="preserve">Student attempts a project that involves </w:t>
            </w:r>
            <w:r>
              <w:rPr>
                <w:rFonts w:ascii="Tahoma" w:hAnsi="Tahoma" w:cs="Tahoma"/>
                <w:b/>
                <w:sz w:val="20"/>
                <w:szCs w:val="20"/>
              </w:rPr>
              <w:t>concepts and/or materials that range</w:t>
            </w:r>
            <w:r>
              <w:rPr>
                <w:rFonts w:ascii="Tahoma" w:hAnsi="Tahoma" w:cs="Tahoma"/>
                <w:sz w:val="20"/>
                <w:szCs w:val="20"/>
              </w:rPr>
              <w:t xml:space="preserve"> </w:t>
            </w:r>
            <w:r>
              <w:rPr>
                <w:rFonts w:ascii="Tahoma" w:hAnsi="Tahoma" w:cs="Tahoma"/>
                <w:b/>
                <w:sz w:val="20"/>
                <w:szCs w:val="20"/>
              </w:rPr>
              <w:t xml:space="preserve">slightly below </w:t>
            </w:r>
            <w:r>
              <w:rPr>
                <w:rFonts w:ascii="Tahoma" w:hAnsi="Tahoma" w:cs="Tahoma"/>
                <w:sz w:val="20"/>
                <w:szCs w:val="20"/>
              </w:rPr>
              <w:t>the GLC</w:t>
            </w:r>
            <w:r>
              <w:rPr>
                <w:rFonts w:ascii="Tahoma" w:hAnsi="Tahoma" w:cs="Tahoma"/>
                <w:sz w:val="20"/>
                <w:szCs w:val="20"/>
                <w:vertAlign w:val="superscript"/>
              </w:rPr>
              <w:t>*</w:t>
            </w:r>
            <w:r>
              <w:rPr>
                <w:rFonts w:ascii="Tahoma" w:hAnsi="Tahoma" w:cs="Tahoma"/>
                <w:sz w:val="20"/>
                <w:szCs w:val="20"/>
              </w:rPr>
              <w:t>.</w:t>
            </w:r>
          </w:p>
          <w:p w:rsidR="00525606" w:rsidRDefault="00525606">
            <w:pPr>
              <w:rPr>
                <w:rFonts w:ascii="Tahoma" w:hAnsi="Tahoma" w:cs="Tahoma"/>
                <w:sz w:val="20"/>
                <w:szCs w:val="20"/>
              </w:rPr>
            </w:pPr>
          </w:p>
          <w:p w:rsidR="00525606" w:rsidRDefault="00525606">
            <w:pPr>
              <w:rPr>
                <w:rFonts w:ascii="Tahoma" w:hAnsi="Tahoma" w:cs="Tahoma"/>
                <w:sz w:val="20"/>
                <w:szCs w:val="20"/>
              </w:rPr>
            </w:pPr>
          </w:p>
          <w:p w:rsidR="00525606" w:rsidRDefault="00525606">
            <w:pPr>
              <w:rPr>
                <w:rFonts w:ascii="Tahoma" w:hAnsi="Tahoma" w:cs="Tahoma"/>
                <w:sz w:val="20"/>
                <w:szCs w:val="20"/>
              </w:rPr>
            </w:pPr>
          </w:p>
          <w:p w:rsidR="00525606" w:rsidRDefault="00525606">
            <w:pPr>
              <w:rPr>
                <w:rFonts w:ascii="Tahoma" w:hAnsi="Tahoma" w:cs="Tahoma"/>
                <w:sz w:val="20"/>
                <w:szCs w:val="20"/>
              </w:rPr>
            </w:pPr>
            <w:r>
              <w:rPr>
                <w:rFonts w:ascii="Tahoma" w:hAnsi="Tahoma" w:cs="Tahoma"/>
                <w:sz w:val="20"/>
                <w:szCs w:val="20"/>
              </w:rPr>
              <w:t xml:space="preserve">Student attempts a project that successfully </w:t>
            </w:r>
            <w:r>
              <w:rPr>
                <w:rFonts w:ascii="Tahoma" w:hAnsi="Tahoma" w:cs="Tahoma"/>
                <w:b/>
                <w:sz w:val="20"/>
                <w:szCs w:val="20"/>
              </w:rPr>
              <w:t>integrates</w:t>
            </w:r>
            <w:r>
              <w:rPr>
                <w:rFonts w:ascii="Tahoma" w:hAnsi="Tahoma" w:cs="Tahoma"/>
                <w:sz w:val="20"/>
                <w:szCs w:val="20"/>
              </w:rPr>
              <w:t xml:space="preserve"> a variety of </w:t>
            </w:r>
            <w:r>
              <w:rPr>
                <w:rFonts w:ascii="Tahoma" w:hAnsi="Tahoma" w:cs="Tahoma"/>
                <w:b/>
                <w:sz w:val="20"/>
                <w:szCs w:val="20"/>
              </w:rPr>
              <w:t>well below GLC</w:t>
            </w:r>
            <w:r>
              <w:rPr>
                <w:rFonts w:ascii="Tahoma" w:hAnsi="Tahoma" w:cs="Tahoma"/>
                <w:b/>
                <w:sz w:val="20"/>
                <w:szCs w:val="20"/>
                <w:vertAlign w:val="superscript"/>
              </w:rPr>
              <w:t>*</w:t>
            </w:r>
            <w:r>
              <w:rPr>
                <w:rFonts w:ascii="Tahoma" w:hAnsi="Tahoma" w:cs="Tahoma"/>
                <w:sz w:val="20"/>
                <w:szCs w:val="20"/>
              </w:rPr>
              <w:t xml:space="preserve"> concepts and/or materials into a single coherent project.</w:t>
            </w:r>
          </w:p>
        </w:tc>
        <w:tc>
          <w:tcPr>
            <w:tcW w:w="1620" w:type="dxa"/>
          </w:tcPr>
          <w:p w:rsidR="00525606" w:rsidRDefault="00525606">
            <w:pPr>
              <w:jc w:val="center"/>
              <w:rPr>
                <w:rFonts w:ascii="Tahoma" w:hAnsi="Tahoma" w:cs="Tahoma"/>
                <w:sz w:val="20"/>
                <w:szCs w:val="20"/>
              </w:rPr>
            </w:pPr>
          </w:p>
          <w:p w:rsidR="00525606" w:rsidRDefault="00525606">
            <w:pPr>
              <w:rPr>
                <w:rFonts w:ascii="Tahoma" w:hAnsi="Tahoma" w:cs="Tahoma"/>
                <w:sz w:val="20"/>
                <w:szCs w:val="20"/>
              </w:rPr>
            </w:pPr>
            <w:r>
              <w:rPr>
                <w:rFonts w:ascii="Tahoma" w:hAnsi="Tahoma" w:cs="Tahoma"/>
                <w:sz w:val="20"/>
                <w:szCs w:val="20"/>
              </w:rPr>
              <w:t xml:space="preserve">Student attempts a project that involves </w:t>
            </w:r>
            <w:r>
              <w:rPr>
                <w:rFonts w:ascii="Tahoma" w:hAnsi="Tahoma" w:cs="Tahoma"/>
                <w:b/>
                <w:sz w:val="20"/>
                <w:szCs w:val="20"/>
              </w:rPr>
              <w:t>concepts and/or materials</w:t>
            </w:r>
            <w:r>
              <w:rPr>
                <w:rFonts w:ascii="Tahoma" w:hAnsi="Tahoma" w:cs="Tahoma"/>
                <w:sz w:val="20"/>
                <w:szCs w:val="20"/>
              </w:rPr>
              <w:t xml:space="preserve"> </w:t>
            </w:r>
            <w:r>
              <w:rPr>
                <w:rFonts w:ascii="Tahoma" w:hAnsi="Tahoma" w:cs="Tahoma"/>
                <w:b/>
                <w:sz w:val="20"/>
                <w:szCs w:val="20"/>
              </w:rPr>
              <w:t>well below</w:t>
            </w:r>
            <w:r>
              <w:rPr>
                <w:rFonts w:ascii="Tahoma" w:hAnsi="Tahoma" w:cs="Tahoma"/>
                <w:sz w:val="20"/>
                <w:szCs w:val="20"/>
              </w:rPr>
              <w:t xml:space="preserve"> the GLC</w:t>
            </w:r>
            <w:r>
              <w:rPr>
                <w:rFonts w:ascii="Tahoma" w:hAnsi="Tahoma" w:cs="Tahoma"/>
                <w:sz w:val="20"/>
                <w:szCs w:val="20"/>
                <w:vertAlign w:val="superscript"/>
              </w:rPr>
              <w:t>*</w:t>
            </w:r>
            <w:r>
              <w:rPr>
                <w:rFonts w:ascii="Tahoma" w:hAnsi="Tahoma" w:cs="Tahoma"/>
                <w:sz w:val="20"/>
                <w:szCs w:val="20"/>
              </w:rPr>
              <w:t>.</w:t>
            </w:r>
          </w:p>
          <w:p w:rsidR="00525606" w:rsidRDefault="00525606">
            <w:pPr>
              <w:rPr>
                <w:rFonts w:ascii="Tahoma" w:hAnsi="Tahoma" w:cs="Tahoma"/>
                <w:sz w:val="20"/>
                <w:szCs w:val="20"/>
              </w:rPr>
            </w:pPr>
          </w:p>
          <w:p w:rsidR="00525606" w:rsidRDefault="00525606">
            <w:pPr>
              <w:rPr>
                <w:rFonts w:ascii="Tahoma" w:hAnsi="Tahoma" w:cs="Tahoma"/>
                <w:sz w:val="20"/>
                <w:szCs w:val="20"/>
              </w:rPr>
            </w:pPr>
          </w:p>
          <w:p w:rsidR="00525606" w:rsidRDefault="00525606">
            <w:pPr>
              <w:rPr>
                <w:rFonts w:ascii="Tahoma" w:hAnsi="Tahoma" w:cs="Tahoma"/>
                <w:sz w:val="20"/>
                <w:szCs w:val="20"/>
              </w:rPr>
            </w:pPr>
          </w:p>
          <w:p w:rsidR="00525606" w:rsidRDefault="00525606">
            <w:pPr>
              <w:rPr>
                <w:rFonts w:ascii="Tahoma" w:hAnsi="Tahoma" w:cs="Tahoma"/>
                <w:sz w:val="20"/>
                <w:szCs w:val="20"/>
              </w:rPr>
            </w:pPr>
            <w:r>
              <w:rPr>
                <w:rFonts w:ascii="Tahoma" w:hAnsi="Tahoma" w:cs="Tahoma"/>
                <w:sz w:val="20"/>
                <w:szCs w:val="20"/>
              </w:rPr>
              <w:t xml:space="preserve">Student attempts a project that </w:t>
            </w:r>
            <w:r>
              <w:rPr>
                <w:rFonts w:ascii="Tahoma" w:hAnsi="Tahoma" w:cs="Tahoma"/>
                <w:b/>
                <w:sz w:val="20"/>
                <w:szCs w:val="20"/>
              </w:rPr>
              <w:t>fails to integrate</w:t>
            </w:r>
            <w:r>
              <w:rPr>
                <w:rFonts w:ascii="Tahoma" w:hAnsi="Tahoma" w:cs="Tahoma"/>
                <w:sz w:val="20"/>
                <w:szCs w:val="20"/>
              </w:rPr>
              <w:t xml:space="preserve"> concepts and/or materials well below GLC</w:t>
            </w:r>
            <w:r>
              <w:rPr>
                <w:rFonts w:ascii="Tahoma" w:hAnsi="Tahoma" w:cs="Tahoma"/>
                <w:sz w:val="20"/>
                <w:szCs w:val="20"/>
                <w:vertAlign w:val="superscript"/>
              </w:rPr>
              <w:t>*</w:t>
            </w:r>
            <w:r>
              <w:rPr>
                <w:rFonts w:ascii="Tahoma" w:hAnsi="Tahoma" w:cs="Tahoma"/>
                <w:sz w:val="20"/>
                <w:szCs w:val="20"/>
              </w:rPr>
              <w:t>.</w:t>
            </w:r>
          </w:p>
        </w:tc>
      </w:tr>
    </w:tbl>
    <w:p w:rsidR="00525606" w:rsidRDefault="00525606">
      <w:pPr>
        <w:rPr>
          <w:rFonts w:ascii="Tahoma" w:hAnsi="Tahoma" w:cs="Tahoma"/>
        </w:rPr>
      </w:pPr>
    </w:p>
    <w:p w:rsidR="00525606" w:rsidRDefault="00525606">
      <w:pPr>
        <w:rPr>
          <w:rFonts w:ascii="Tahoma" w:hAnsi="Tahoma" w:cs="Tahoma"/>
        </w:rPr>
      </w:pPr>
      <w:r>
        <w:rPr>
          <w:rFonts w:ascii="Tahoma" w:hAnsi="Tahoma" w:cs="Tahoma"/>
        </w:rPr>
        <w:t xml:space="preserve">* </w:t>
      </w:r>
      <w:r w:rsidR="00D94DCB">
        <w:rPr>
          <w:rFonts w:ascii="Tahoma" w:hAnsi="Tahoma" w:cs="Tahoma"/>
        </w:rPr>
        <w:t xml:space="preserve">Grade Level Curriculum (GLC) = </w:t>
      </w:r>
      <w:r>
        <w:rPr>
          <w:rFonts w:ascii="Tahoma" w:hAnsi="Tahoma" w:cs="Tahoma"/>
        </w:rPr>
        <w:t>Standards-based curriculum for a student in a particular grade.</w:t>
      </w:r>
      <w:r w:rsidR="00D94DCB">
        <w:rPr>
          <w:rFonts w:ascii="Tahoma" w:hAnsi="Tahoma" w:cs="Tahoma"/>
        </w:rPr>
        <w:t xml:space="preserve"> See course syllabi (provided at the beginning of the course) </w:t>
      </w:r>
      <w:r w:rsidR="0013727A" w:rsidRPr="00387BFF">
        <w:rPr>
          <w:rFonts w:ascii="Tahoma" w:hAnsi="Tahoma" w:cs="Tahoma"/>
        </w:rPr>
        <w:t>or any of the districts online curriculum resources</w:t>
      </w:r>
      <w:r w:rsidR="0013727A">
        <w:rPr>
          <w:rFonts w:ascii="Tahoma" w:hAnsi="Tahoma" w:cs="Tahoma"/>
        </w:rPr>
        <w:t xml:space="preserve"> </w:t>
      </w:r>
      <w:r w:rsidR="00D94DCB">
        <w:rPr>
          <w:rFonts w:ascii="Tahoma" w:hAnsi="Tahoma" w:cs="Tahoma"/>
        </w:rPr>
        <w:t>for details.</w:t>
      </w:r>
    </w:p>
    <w:p w:rsidR="00525606" w:rsidRDefault="00525606"/>
    <w:p w:rsidR="00525606" w:rsidRDefault="00525606"/>
    <w:p w:rsidR="00525606" w:rsidRDefault="00525606"/>
    <w:p w:rsidR="00525606" w:rsidRDefault="00525606"/>
    <w:p w:rsidR="00525606" w:rsidRDefault="00525606"/>
    <w:p w:rsidR="00525606" w:rsidRDefault="00525606"/>
    <w:p w:rsidR="00132B55" w:rsidRDefault="00132B55"/>
    <w:p w:rsidR="00525606" w:rsidRDefault="00525606"/>
    <w:p w:rsidR="00525606" w:rsidRPr="00132B55" w:rsidRDefault="00525606" w:rsidP="00132B55">
      <w:pPr>
        <w:rPr>
          <w:rFonts w:ascii="Tahoma" w:hAnsi="Tahoma" w:cs="Tahoma"/>
          <w:b/>
          <w:sz w:val="40"/>
          <w:szCs w:val="40"/>
        </w:rPr>
      </w:pPr>
      <w:r w:rsidRPr="00132B55">
        <w:rPr>
          <w:rFonts w:ascii="Tahoma" w:hAnsi="Tahoma" w:cs="Tahoma"/>
          <w:b/>
          <w:sz w:val="40"/>
          <w:szCs w:val="40"/>
        </w:rPr>
        <w:t>Rubric of Items in the Project Elements Section</w:t>
      </w:r>
    </w:p>
    <w:p w:rsidR="00525606" w:rsidRDefault="00132B55" w:rsidP="00132B55">
      <w:pPr>
        <w:tabs>
          <w:tab w:val="left" w:pos="1695"/>
        </w:tabs>
        <w:rPr>
          <w:rFonts w:ascii="Tahoma" w:hAnsi="Tahoma" w:cs="Tahoma"/>
          <w:b/>
          <w:sz w:val="32"/>
          <w:szCs w:val="32"/>
        </w:rPr>
      </w:pPr>
      <w:r>
        <w:rPr>
          <w:rFonts w:ascii="Tahoma" w:hAnsi="Tahoma" w:cs="Tahoma"/>
          <w:b/>
          <w:sz w:val="32"/>
          <w:szCs w:val="32"/>
        </w:rPr>
        <w:tab/>
      </w:r>
    </w:p>
    <w:p w:rsidR="00525606" w:rsidRDefault="00525606">
      <w:pPr>
        <w:rPr>
          <w:rFonts w:ascii="Tahoma" w:hAnsi="Tahoma" w:cs="Tahoma"/>
          <w:b/>
          <w:sz w:val="28"/>
          <w:szCs w:val="28"/>
        </w:rPr>
      </w:pPr>
      <w:r>
        <w:rPr>
          <w:rFonts w:ascii="Tahoma" w:hAnsi="Tahoma" w:cs="Tahoma"/>
          <w:b/>
          <w:sz w:val="28"/>
          <w:szCs w:val="28"/>
        </w:rPr>
        <w:t>Display (10 pts):</w:t>
      </w:r>
    </w:p>
    <w:p w:rsidR="00525606" w:rsidRDefault="00525606">
      <w:pPr>
        <w:rPr>
          <w:rFonts w:ascii="Tahoma" w:hAnsi="Tahoma" w:cs="Tahoma"/>
          <w:b/>
          <w:sz w:val="28"/>
          <w:szCs w:val="28"/>
        </w:rPr>
      </w:pPr>
    </w:p>
    <w:p w:rsidR="00525606" w:rsidRDefault="00525606">
      <w:pPr>
        <w:rPr>
          <w:rFonts w:ascii="Tahoma" w:hAnsi="Tahoma" w:cs="Tahoma"/>
          <w:sz w:val="22"/>
          <w:szCs w:val="22"/>
        </w:rPr>
      </w:pPr>
      <w:r>
        <w:rPr>
          <w:rFonts w:ascii="Tahoma" w:hAnsi="Tahoma" w:cs="Tahoma"/>
          <w:sz w:val="22"/>
          <w:szCs w:val="22"/>
        </w:rPr>
        <w:t>10- Adheres to the guidelines of physical dimensions and display board elements as indicated by diagram in the packet.  Uses a variety of colors, is visually informative and appealing. Title is appropriate size and format</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8- Adheres to the guidelines of physical dimensions and display board elements as indicated by diagram in the packet, however, either does not use  a variety of colors, is not visually informative and appealing or title is not appropriate size or format</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7- Adheres to the guidelines of physical dimensions and display board elements as indicated by diagram in the packet, however, two of the following criteria are not met: does not use  a variety of colors, is not visually informative and appealing or title is not appropriate size or format</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 xml:space="preserve">6- Board does not adhere to the guidelines of physical dimensions and display board elements as indicated by diagram in the packet. It does however, </w:t>
      </w:r>
      <w:proofErr w:type="gramStart"/>
      <w:r>
        <w:rPr>
          <w:rFonts w:ascii="Tahoma" w:hAnsi="Tahoma" w:cs="Tahoma"/>
          <w:sz w:val="22"/>
          <w:szCs w:val="22"/>
        </w:rPr>
        <w:t>use</w:t>
      </w:r>
      <w:proofErr w:type="gramEnd"/>
      <w:r>
        <w:rPr>
          <w:rFonts w:ascii="Tahoma" w:hAnsi="Tahoma" w:cs="Tahoma"/>
          <w:sz w:val="22"/>
          <w:szCs w:val="22"/>
        </w:rPr>
        <w:t xml:space="preserve"> a variety of colors, is visually informative and appealing. Title is appropriate size and format</w:t>
      </w:r>
    </w:p>
    <w:p w:rsidR="00525606" w:rsidRDefault="00525606">
      <w:pPr>
        <w:rPr>
          <w:rFonts w:ascii="Tahoma" w:hAnsi="Tahoma" w:cs="Tahoma"/>
          <w:b/>
          <w:sz w:val="22"/>
          <w:szCs w:val="22"/>
        </w:rPr>
      </w:pPr>
    </w:p>
    <w:p w:rsidR="00525606" w:rsidRDefault="00525606">
      <w:pPr>
        <w:rPr>
          <w:rFonts w:ascii="Tahoma" w:hAnsi="Tahoma" w:cs="Tahoma"/>
          <w:sz w:val="22"/>
          <w:szCs w:val="22"/>
        </w:rPr>
      </w:pPr>
      <w:r>
        <w:rPr>
          <w:rFonts w:ascii="Tahoma" w:hAnsi="Tahoma" w:cs="Tahoma"/>
          <w:sz w:val="22"/>
          <w:szCs w:val="22"/>
        </w:rPr>
        <w:t>4- Board is of poor quality that contains missing items in display elements</w:t>
      </w:r>
    </w:p>
    <w:p w:rsidR="00525606" w:rsidRDefault="00525606">
      <w:pPr>
        <w:rPr>
          <w:rFonts w:ascii="Tahoma" w:hAnsi="Tahoma" w:cs="Tahoma"/>
          <w:sz w:val="22"/>
          <w:szCs w:val="22"/>
        </w:rPr>
      </w:pPr>
    </w:p>
    <w:p w:rsidR="00525606" w:rsidRDefault="00525606">
      <w:pPr>
        <w:rPr>
          <w:rFonts w:ascii="Tahoma" w:hAnsi="Tahoma" w:cs="Tahoma"/>
          <w:sz w:val="22"/>
          <w:szCs w:val="22"/>
        </w:rPr>
      </w:pPr>
    </w:p>
    <w:p w:rsidR="00525606" w:rsidRDefault="0013727A">
      <w:pPr>
        <w:rPr>
          <w:rFonts w:ascii="Tahoma" w:hAnsi="Tahoma" w:cs="Tahoma"/>
          <w:b/>
          <w:sz w:val="28"/>
          <w:szCs w:val="28"/>
        </w:rPr>
      </w:pPr>
      <w:r>
        <w:rPr>
          <w:rFonts w:ascii="Tahoma" w:hAnsi="Tahoma" w:cs="Tahoma"/>
          <w:b/>
          <w:sz w:val="28"/>
          <w:szCs w:val="28"/>
        </w:rPr>
        <w:t>Research N</w:t>
      </w:r>
      <w:r w:rsidR="001E5671">
        <w:rPr>
          <w:rFonts w:ascii="Tahoma" w:hAnsi="Tahoma" w:cs="Tahoma"/>
          <w:b/>
          <w:sz w:val="28"/>
          <w:szCs w:val="28"/>
        </w:rPr>
        <w:t>otebook</w:t>
      </w:r>
      <w:r w:rsidR="007572B6">
        <w:rPr>
          <w:rFonts w:ascii="Tahoma" w:hAnsi="Tahoma" w:cs="Tahoma"/>
          <w:b/>
          <w:sz w:val="28"/>
          <w:szCs w:val="28"/>
        </w:rPr>
        <w:t xml:space="preserve"> </w:t>
      </w:r>
      <w:proofErr w:type="gramStart"/>
      <w:r w:rsidR="001E5671">
        <w:rPr>
          <w:rFonts w:ascii="Tahoma" w:hAnsi="Tahoma" w:cs="Tahoma"/>
          <w:b/>
          <w:sz w:val="28"/>
          <w:szCs w:val="28"/>
        </w:rPr>
        <w:t>( 10</w:t>
      </w:r>
      <w:proofErr w:type="gramEnd"/>
      <w:r w:rsidR="00525606">
        <w:rPr>
          <w:rFonts w:ascii="Tahoma" w:hAnsi="Tahoma" w:cs="Tahoma"/>
          <w:b/>
          <w:sz w:val="28"/>
          <w:szCs w:val="28"/>
        </w:rPr>
        <w:t xml:space="preserve"> pts):</w:t>
      </w:r>
    </w:p>
    <w:p w:rsidR="00525606" w:rsidRDefault="00525606">
      <w:pPr>
        <w:rPr>
          <w:rFonts w:ascii="Tahoma" w:hAnsi="Tahoma" w:cs="Tahoma"/>
          <w:b/>
          <w:sz w:val="28"/>
          <w:szCs w:val="28"/>
        </w:rPr>
      </w:pPr>
    </w:p>
    <w:p w:rsidR="00525606" w:rsidRDefault="00635DF4">
      <w:pPr>
        <w:rPr>
          <w:rFonts w:ascii="Tahoma" w:hAnsi="Tahoma" w:cs="Tahoma"/>
          <w:sz w:val="22"/>
          <w:szCs w:val="22"/>
        </w:rPr>
      </w:pPr>
      <w:r>
        <w:rPr>
          <w:rFonts w:ascii="Tahoma" w:hAnsi="Tahoma" w:cs="Tahoma"/>
          <w:sz w:val="22"/>
          <w:szCs w:val="22"/>
        </w:rPr>
        <w:t>10</w:t>
      </w:r>
      <w:r w:rsidR="00525606">
        <w:rPr>
          <w:rFonts w:ascii="Tahoma" w:hAnsi="Tahoma" w:cs="Tahoma"/>
          <w:sz w:val="22"/>
          <w:szCs w:val="22"/>
        </w:rPr>
        <w:t>- Contains a</w:t>
      </w:r>
      <w:r w:rsidR="00BE0670">
        <w:rPr>
          <w:rFonts w:ascii="Tahoma" w:hAnsi="Tahoma" w:cs="Tahoma"/>
          <w:sz w:val="22"/>
          <w:szCs w:val="22"/>
        </w:rPr>
        <w:t>n extremely</w:t>
      </w:r>
      <w:r w:rsidR="00525606">
        <w:rPr>
          <w:rFonts w:ascii="Tahoma" w:hAnsi="Tahoma" w:cs="Tahoma"/>
          <w:sz w:val="22"/>
          <w:szCs w:val="22"/>
        </w:rPr>
        <w:t xml:space="preserve"> thorough log of relevant data, observations, procedures followed, and dates of experimentation and general entries</w:t>
      </w:r>
      <w:r w:rsidR="00BE6888">
        <w:rPr>
          <w:rFonts w:ascii="Tahoma" w:hAnsi="Tahoma" w:cs="Tahoma"/>
          <w:sz w:val="22"/>
          <w:szCs w:val="22"/>
        </w:rPr>
        <w:t>—</w:t>
      </w:r>
      <w:r w:rsidR="00C0513B">
        <w:rPr>
          <w:rFonts w:ascii="Tahoma" w:hAnsi="Tahoma" w:cs="Tahoma"/>
          <w:sz w:val="22"/>
          <w:szCs w:val="22"/>
        </w:rPr>
        <w:t>a</w:t>
      </w:r>
      <w:r w:rsidR="00BE6888">
        <w:rPr>
          <w:rFonts w:ascii="Tahoma" w:hAnsi="Tahoma" w:cs="Tahoma"/>
          <w:sz w:val="22"/>
          <w:szCs w:val="22"/>
        </w:rPr>
        <w:t xml:space="preserve"> </w:t>
      </w:r>
      <w:r w:rsidR="00C0513B">
        <w:rPr>
          <w:rFonts w:ascii="Tahoma" w:hAnsi="Tahoma" w:cs="Tahoma"/>
          <w:sz w:val="22"/>
          <w:szCs w:val="22"/>
        </w:rPr>
        <w:t xml:space="preserve">significant </w:t>
      </w:r>
      <w:r w:rsidR="00BE6888">
        <w:rPr>
          <w:rFonts w:ascii="Tahoma" w:hAnsi="Tahoma" w:cs="Tahoma"/>
          <w:sz w:val="22"/>
          <w:szCs w:val="22"/>
        </w:rPr>
        <w:t xml:space="preserve">enhancement of the working copy of the </w:t>
      </w:r>
      <w:r w:rsidR="007F5646">
        <w:rPr>
          <w:rFonts w:ascii="Tahoma" w:hAnsi="Tahoma" w:cs="Tahoma"/>
          <w:sz w:val="22"/>
          <w:szCs w:val="22"/>
        </w:rPr>
        <w:t xml:space="preserve">previously collected </w:t>
      </w:r>
      <w:r w:rsidR="00BE6888">
        <w:rPr>
          <w:rFonts w:ascii="Tahoma" w:hAnsi="Tahoma" w:cs="Tahoma"/>
          <w:sz w:val="22"/>
          <w:szCs w:val="22"/>
        </w:rPr>
        <w:t>research</w:t>
      </w:r>
      <w:r w:rsidR="007F5646">
        <w:rPr>
          <w:rFonts w:ascii="Tahoma" w:hAnsi="Tahoma" w:cs="Tahoma"/>
          <w:sz w:val="22"/>
          <w:szCs w:val="22"/>
        </w:rPr>
        <w:t xml:space="preserve"> notebook.</w:t>
      </w:r>
    </w:p>
    <w:p w:rsidR="00525606" w:rsidRDefault="00525606">
      <w:pPr>
        <w:rPr>
          <w:rFonts w:ascii="Tahoma" w:hAnsi="Tahoma" w:cs="Tahoma"/>
          <w:sz w:val="22"/>
          <w:szCs w:val="22"/>
        </w:rPr>
      </w:pPr>
    </w:p>
    <w:p w:rsidR="00C0513B" w:rsidRDefault="00635DF4" w:rsidP="00C0513B">
      <w:pPr>
        <w:rPr>
          <w:rFonts w:ascii="Tahoma" w:hAnsi="Tahoma" w:cs="Tahoma"/>
          <w:sz w:val="22"/>
          <w:szCs w:val="22"/>
        </w:rPr>
      </w:pPr>
      <w:r>
        <w:rPr>
          <w:rFonts w:ascii="Tahoma" w:hAnsi="Tahoma" w:cs="Tahoma"/>
          <w:sz w:val="22"/>
          <w:szCs w:val="22"/>
        </w:rPr>
        <w:t>8</w:t>
      </w:r>
      <w:r w:rsidR="00BE0670">
        <w:rPr>
          <w:rFonts w:ascii="Tahoma" w:hAnsi="Tahoma" w:cs="Tahoma"/>
          <w:sz w:val="22"/>
          <w:szCs w:val="22"/>
        </w:rPr>
        <w:t xml:space="preserve"> – Contains a thorough log of relevant data, observations, procedures followed, and dates of experimentation and general entries</w:t>
      </w:r>
      <w:r w:rsidR="00C0513B">
        <w:rPr>
          <w:rFonts w:ascii="Tahoma" w:hAnsi="Tahoma" w:cs="Tahoma"/>
          <w:sz w:val="22"/>
          <w:szCs w:val="22"/>
        </w:rPr>
        <w:t>--a minor enhancement of the working copy of the previously collected research notebook.</w:t>
      </w:r>
    </w:p>
    <w:p w:rsidR="00BE0670" w:rsidRDefault="00BE0670">
      <w:pPr>
        <w:rPr>
          <w:rFonts w:ascii="Tahoma" w:hAnsi="Tahoma" w:cs="Tahoma"/>
          <w:sz w:val="22"/>
          <w:szCs w:val="22"/>
        </w:rPr>
      </w:pPr>
    </w:p>
    <w:p w:rsidR="00BE0670" w:rsidRDefault="00BE0670">
      <w:pPr>
        <w:rPr>
          <w:rFonts w:ascii="Tahoma" w:hAnsi="Tahoma" w:cs="Tahoma"/>
          <w:sz w:val="22"/>
          <w:szCs w:val="22"/>
        </w:rPr>
      </w:pPr>
    </w:p>
    <w:p w:rsidR="00525606" w:rsidRDefault="00635DF4">
      <w:pPr>
        <w:rPr>
          <w:rFonts w:ascii="Tahoma" w:hAnsi="Tahoma" w:cs="Tahoma"/>
          <w:sz w:val="22"/>
          <w:szCs w:val="22"/>
        </w:rPr>
      </w:pPr>
      <w:r>
        <w:rPr>
          <w:rFonts w:ascii="Tahoma" w:hAnsi="Tahoma" w:cs="Tahoma"/>
          <w:sz w:val="22"/>
          <w:szCs w:val="22"/>
        </w:rPr>
        <w:t>6</w:t>
      </w:r>
      <w:r w:rsidR="00525606">
        <w:rPr>
          <w:rFonts w:ascii="Tahoma" w:hAnsi="Tahoma" w:cs="Tahoma"/>
          <w:sz w:val="22"/>
          <w:szCs w:val="22"/>
        </w:rPr>
        <w:t>- Contains a log of relevant data, but lacks two of the above criteria</w:t>
      </w:r>
    </w:p>
    <w:p w:rsidR="00525606" w:rsidRDefault="00525606">
      <w:pPr>
        <w:rPr>
          <w:rFonts w:ascii="Tahoma" w:hAnsi="Tahoma" w:cs="Tahoma"/>
          <w:sz w:val="22"/>
          <w:szCs w:val="22"/>
        </w:rPr>
      </w:pPr>
    </w:p>
    <w:p w:rsidR="00525606" w:rsidRDefault="00635DF4">
      <w:pPr>
        <w:rPr>
          <w:rFonts w:ascii="Tahoma" w:hAnsi="Tahoma" w:cs="Tahoma"/>
          <w:sz w:val="22"/>
          <w:szCs w:val="22"/>
        </w:rPr>
      </w:pPr>
      <w:r>
        <w:rPr>
          <w:rFonts w:ascii="Tahoma" w:hAnsi="Tahoma" w:cs="Tahoma"/>
          <w:sz w:val="22"/>
          <w:szCs w:val="22"/>
        </w:rPr>
        <w:t>2</w:t>
      </w:r>
      <w:r w:rsidR="00525606">
        <w:rPr>
          <w:rFonts w:ascii="Tahoma" w:hAnsi="Tahoma" w:cs="Tahoma"/>
          <w:sz w:val="22"/>
          <w:szCs w:val="22"/>
        </w:rPr>
        <w:t>- Contains a rough log of some data, but is incoherent and lacks organization</w:t>
      </w:r>
    </w:p>
    <w:p w:rsidR="00525606" w:rsidRDefault="00525606">
      <w:pPr>
        <w:rPr>
          <w:rFonts w:ascii="Tahoma" w:hAnsi="Tahoma" w:cs="Tahoma"/>
          <w:sz w:val="22"/>
          <w:szCs w:val="22"/>
        </w:rPr>
      </w:pPr>
    </w:p>
    <w:p w:rsidR="00525606" w:rsidRDefault="00BE0670">
      <w:pPr>
        <w:rPr>
          <w:rFonts w:ascii="Tahoma" w:hAnsi="Tahoma" w:cs="Tahoma"/>
          <w:sz w:val="22"/>
          <w:szCs w:val="22"/>
        </w:rPr>
      </w:pPr>
      <w:r>
        <w:rPr>
          <w:rFonts w:ascii="Tahoma" w:hAnsi="Tahoma" w:cs="Tahoma"/>
          <w:sz w:val="22"/>
          <w:szCs w:val="22"/>
        </w:rPr>
        <w:t>0 – no notebook</w:t>
      </w:r>
    </w:p>
    <w:p w:rsidR="00BE0670" w:rsidRDefault="00BE0670">
      <w:pPr>
        <w:rPr>
          <w:rFonts w:ascii="Tahoma" w:hAnsi="Tahoma" w:cs="Tahoma"/>
          <w:sz w:val="22"/>
          <w:szCs w:val="22"/>
        </w:rPr>
      </w:pPr>
    </w:p>
    <w:p w:rsidR="00BE0670" w:rsidRDefault="00BE0670">
      <w:pPr>
        <w:rPr>
          <w:rFonts w:ascii="Tahoma" w:hAnsi="Tahoma" w:cs="Tahoma"/>
          <w:sz w:val="22"/>
          <w:szCs w:val="22"/>
        </w:rPr>
      </w:pPr>
    </w:p>
    <w:p w:rsidR="001E5671" w:rsidRDefault="001E5671">
      <w:pPr>
        <w:rPr>
          <w:rFonts w:ascii="Tahoma" w:hAnsi="Tahoma" w:cs="Tahoma"/>
          <w:sz w:val="22"/>
          <w:szCs w:val="22"/>
        </w:rPr>
      </w:pPr>
    </w:p>
    <w:p w:rsidR="001E5671" w:rsidRDefault="001E5671">
      <w:pPr>
        <w:rPr>
          <w:rFonts w:ascii="Tahoma" w:hAnsi="Tahoma" w:cs="Tahoma"/>
          <w:sz w:val="22"/>
          <w:szCs w:val="22"/>
        </w:rPr>
      </w:pPr>
    </w:p>
    <w:p w:rsidR="00525606" w:rsidRDefault="00635DF4">
      <w:pPr>
        <w:rPr>
          <w:rFonts w:ascii="Tahoma" w:hAnsi="Tahoma" w:cs="Tahoma"/>
          <w:b/>
          <w:sz w:val="28"/>
          <w:szCs w:val="28"/>
        </w:rPr>
      </w:pPr>
      <w:r>
        <w:rPr>
          <w:rFonts w:ascii="Tahoma" w:hAnsi="Tahoma" w:cs="Tahoma"/>
          <w:b/>
          <w:sz w:val="28"/>
          <w:szCs w:val="28"/>
        </w:rPr>
        <w:t xml:space="preserve">Abstract (10 </w:t>
      </w:r>
      <w:r w:rsidR="00525606">
        <w:rPr>
          <w:rFonts w:ascii="Tahoma" w:hAnsi="Tahoma" w:cs="Tahoma"/>
          <w:b/>
          <w:sz w:val="28"/>
          <w:szCs w:val="28"/>
        </w:rPr>
        <w:t>pts):</w:t>
      </w:r>
    </w:p>
    <w:p w:rsidR="00525606" w:rsidRDefault="00525606">
      <w:pPr>
        <w:rPr>
          <w:rFonts w:ascii="Tahoma" w:hAnsi="Tahoma" w:cs="Tahoma"/>
          <w:b/>
          <w:sz w:val="32"/>
          <w:szCs w:val="32"/>
        </w:rPr>
      </w:pPr>
    </w:p>
    <w:p w:rsidR="00525606" w:rsidRDefault="00AA2C9E">
      <w:pPr>
        <w:rPr>
          <w:rFonts w:ascii="Tahoma" w:hAnsi="Tahoma" w:cs="Tahoma"/>
          <w:sz w:val="22"/>
          <w:szCs w:val="22"/>
        </w:rPr>
      </w:pPr>
      <w:proofErr w:type="gramStart"/>
      <w:r>
        <w:rPr>
          <w:rFonts w:ascii="Tahoma" w:hAnsi="Tahoma" w:cs="Tahoma"/>
          <w:sz w:val="22"/>
          <w:szCs w:val="22"/>
        </w:rPr>
        <w:t>10</w:t>
      </w:r>
      <w:r w:rsidR="00525606">
        <w:rPr>
          <w:rFonts w:ascii="Tahoma" w:hAnsi="Tahoma" w:cs="Tahoma"/>
          <w:sz w:val="22"/>
          <w:szCs w:val="22"/>
        </w:rPr>
        <w:t>- Defines: (a) origin (background), (b) purpose, (c) findings, (d) implication/significance of the project in a concise, effective way.</w:t>
      </w:r>
      <w:proofErr w:type="gramEnd"/>
    </w:p>
    <w:p w:rsidR="00A45A6C" w:rsidRDefault="00A45A6C">
      <w:pPr>
        <w:rPr>
          <w:rFonts w:ascii="Tahoma" w:hAnsi="Tahoma" w:cs="Tahoma"/>
          <w:sz w:val="22"/>
          <w:szCs w:val="22"/>
        </w:rPr>
      </w:pPr>
    </w:p>
    <w:p w:rsidR="00525606" w:rsidRDefault="00AA2C9E">
      <w:pPr>
        <w:rPr>
          <w:rFonts w:ascii="Tahoma" w:hAnsi="Tahoma" w:cs="Tahoma"/>
          <w:sz w:val="22"/>
          <w:szCs w:val="22"/>
        </w:rPr>
      </w:pPr>
      <w:proofErr w:type="gramStart"/>
      <w:r>
        <w:rPr>
          <w:rFonts w:ascii="Tahoma" w:hAnsi="Tahoma" w:cs="Tahoma"/>
          <w:sz w:val="22"/>
          <w:szCs w:val="22"/>
        </w:rPr>
        <w:t>8</w:t>
      </w:r>
      <w:r w:rsidR="00525606">
        <w:rPr>
          <w:rFonts w:ascii="Tahoma" w:hAnsi="Tahoma" w:cs="Tahoma"/>
          <w:sz w:val="22"/>
          <w:szCs w:val="22"/>
        </w:rPr>
        <w:t>- Defines: (a) origin (background), (b) purpose, (c) findings, (d) implication/significance of the project in a slightly dislocated way or in a way that is too wordy.</w:t>
      </w:r>
      <w:proofErr w:type="gramEnd"/>
      <w:r w:rsidR="00525606">
        <w:rPr>
          <w:rFonts w:ascii="Tahoma" w:hAnsi="Tahoma" w:cs="Tahoma"/>
          <w:sz w:val="22"/>
          <w:szCs w:val="22"/>
        </w:rPr>
        <w:t xml:space="preserve"> </w:t>
      </w:r>
    </w:p>
    <w:p w:rsidR="00525606" w:rsidRDefault="00525606">
      <w:pPr>
        <w:rPr>
          <w:rFonts w:ascii="Tahoma" w:hAnsi="Tahoma" w:cs="Tahoma"/>
          <w:sz w:val="22"/>
          <w:szCs w:val="22"/>
        </w:rPr>
      </w:pPr>
    </w:p>
    <w:p w:rsidR="00525606" w:rsidRDefault="00AA2C9E">
      <w:pPr>
        <w:rPr>
          <w:rFonts w:ascii="Tahoma" w:hAnsi="Tahoma" w:cs="Tahoma"/>
          <w:sz w:val="22"/>
          <w:szCs w:val="22"/>
        </w:rPr>
      </w:pPr>
      <w:r>
        <w:rPr>
          <w:rFonts w:ascii="Tahoma" w:hAnsi="Tahoma" w:cs="Tahoma"/>
          <w:sz w:val="22"/>
          <w:szCs w:val="22"/>
        </w:rPr>
        <w:t>6</w:t>
      </w:r>
      <w:r w:rsidR="00525606">
        <w:rPr>
          <w:rFonts w:ascii="Tahoma" w:hAnsi="Tahoma" w:cs="Tahoma"/>
          <w:sz w:val="22"/>
          <w:szCs w:val="22"/>
        </w:rPr>
        <w:t>- Missing one of the aforementioned elements of the abstract, and is either too wordy or contains disorganized information</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2- Ineffective abstract due to two or more unsatisfactory elements of the abstract</w:t>
      </w:r>
      <w:ins w:id="5" w:author="James M. Hovan" w:date="2007-07-30T12:29:00Z">
        <w:r>
          <w:rPr>
            <w:rFonts w:ascii="Tahoma" w:hAnsi="Tahoma" w:cs="Tahoma"/>
            <w:sz w:val="22"/>
            <w:szCs w:val="22"/>
          </w:rPr>
          <w:t>,</w:t>
        </w:r>
      </w:ins>
      <w:r>
        <w:rPr>
          <w:rFonts w:ascii="Tahoma" w:hAnsi="Tahoma" w:cs="Tahoma"/>
          <w:sz w:val="22"/>
          <w:szCs w:val="22"/>
        </w:rPr>
        <w:t xml:space="preserve"> and is wordy or disorganized</w:t>
      </w:r>
    </w:p>
    <w:p w:rsidR="00525606" w:rsidRDefault="00525606">
      <w:pPr>
        <w:rPr>
          <w:rFonts w:ascii="Tahoma" w:hAnsi="Tahoma" w:cs="Tahoma"/>
          <w:sz w:val="22"/>
          <w:szCs w:val="22"/>
        </w:rPr>
      </w:pPr>
    </w:p>
    <w:p w:rsidR="00525606" w:rsidRDefault="00525606">
      <w:pPr>
        <w:rPr>
          <w:sz w:val="22"/>
          <w:szCs w:val="22"/>
        </w:rPr>
      </w:pPr>
    </w:p>
    <w:p w:rsidR="00525606" w:rsidRDefault="00525606">
      <w:pPr>
        <w:rPr>
          <w:rFonts w:ascii="Tahoma" w:hAnsi="Tahoma" w:cs="Tahoma"/>
          <w:b/>
          <w:sz w:val="28"/>
          <w:szCs w:val="28"/>
        </w:rPr>
      </w:pPr>
      <w:r>
        <w:rPr>
          <w:rFonts w:ascii="Tahoma" w:hAnsi="Tahoma" w:cs="Tahoma"/>
          <w:b/>
          <w:sz w:val="28"/>
          <w:szCs w:val="28"/>
        </w:rPr>
        <w:t xml:space="preserve">Hypothesis </w:t>
      </w:r>
      <w:r w:rsidR="00AA2C9E">
        <w:rPr>
          <w:rFonts w:ascii="Tahoma" w:hAnsi="Tahoma" w:cs="Tahoma"/>
          <w:b/>
          <w:sz w:val="28"/>
          <w:szCs w:val="28"/>
        </w:rPr>
        <w:t xml:space="preserve">/ Engineering Goal </w:t>
      </w:r>
      <w:r w:rsidR="002630B6">
        <w:rPr>
          <w:rFonts w:ascii="Tahoma" w:hAnsi="Tahoma" w:cs="Tahoma"/>
          <w:b/>
          <w:sz w:val="28"/>
          <w:szCs w:val="28"/>
        </w:rPr>
        <w:t xml:space="preserve">and Introduction </w:t>
      </w:r>
      <w:r w:rsidR="00AA2C9E">
        <w:rPr>
          <w:rFonts w:ascii="Tahoma" w:hAnsi="Tahoma" w:cs="Tahoma"/>
          <w:b/>
          <w:sz w:val="28"/>
          <w:szCs w:val="28"/>
        </w:rPr>
        <w:t>(7</w:t>
      </w:r>
      <w:r>
        <w:rPr>
          <w:rFonts w:ascii="Tahoma" w:hAnsi="Tahoma" w:cs="Tahoma"/>
          <w:b/>
          <w:sz w:val="28"/>
          <w:szCs w:val="28"/>
        </w:rPr>
        <w:t xml:space="preserve"> pts):</w:t>
      </w:r>
    </w:p>
    <w:p w:rsidR="00525606" w:rsidRDefault="00525606">
      <w:pPr>
        <w:rPr>
          <w:rFonts w:ascii="Tahoma" w:hAnsi="Tahoma" w:cs="Tahoma"/>
          <w:b/>
          <w:sz w:val="32"/>
          <w:szCs w:val="32"/>
        </w:rPr>
      </w:pPr>
    </w:p>
    <w:p w:rsidR="00A65D1C" w:rsidRDefault="00D949EA">
      <w:pPr>
        <w:rPr>
          <w:rFonts w:ascii="Tahoma" w:hAnsi="Tahoma" w:cs="Tahoma"/>
          <w:sz w:val="22"/>
          <w:szCs w:val="22"/>
        </w:rPr>
      </w:pPr>
      <w:r>
        <w:rPr>
          <w:rFonts w:ascii="Tahoma" w:hAnsi="Tahoma" w:cs="Tahoma"/>
          <w:sz w:val="22"/>
          <w:szCs w:val="22"/>
        </w:rPr>
        <w:t>7</w:t>
      </w:r>
      <w:r w:rsidR="00525606">
        <w:rPr>
          <w:rFonts w:ascii="Tahoma" w:hAnsi="Tahoma" w:cs="Tahoma"/>
          <w:sz w:val="22"/>
          <w:szCs w:val="22"/>
        </w:rPr>
        <w:t>-</w:t>
      </w:r>
      <w:r w:rsidR="00A65D1C">
        <w:rPr>
          <w:rFonts w:ascii="Tahoma" w:hAnsi="Tahoma" w:cs="Tahoma"/>
          <w:sz w:val="22"/>
          <w:szCs w:val="22"/>
        </w:rPr>
        <w:t>I</w:t>
      </w:r>
      <w:r w:rsidR="007572B6">
        <w:rPr>
          <w:rFonts w:ascii="Tahoma" w:hAnsi="Tahoma" w:cs="Tahoma"/>
          <w:sz w:val="22"/>
          <w:szCs w:val="22"/>
        </w:rPr>
        <w:t>n</w:t>
      </w:r>
      <w:r w:rsidR="00A65D1C">
        <w:rPr>
          <w:rFonts w:ascii="Tahoma" w:hAnsi="Tahoma" w:cs="Tahoma"/>
          <w:sz w:val="22"/>
          <w:szCs w:val="22"/>
        </w:rPr>
        <w:t>cludes the following:</w:t>
      </w:r>
    </w:p>
    <w:p w:rsidR="00A65D1C" w:rsidRDefault="004C6E5B" w:rsidP="00B34586">
      <w:pPr>
        <w:numPr>
          <w:ilvl w:val="0"/>
          <w:numId w:val="29"/>
        </w:numPr>
        <w:rPr>
          <w:rFonts w:ascii="Tahoma" w:hAnsi="Tahoma" w:cs="Tahoma"/>
          <w:sz w:val="22"/>
          <w:szCs w:val="22"/>
        </w:rPr>
      </w:pPr>
      <w:r>
        <w:rPr>
          <w:rFonts w:ascii="Tahoma" w:hAnsi="Tahoma" w:cs="Tahoma"/>
          <w:sz w:val="22"/>
          <w:szCs w:val="22"/>
        </w:rPr>
        <w:t>Introduction to scientific problems</w:t>
      </w:r>
      <w:r w:rsidR="005A41B9">
        <w:rPr>
          <w:rFonts w:ascii="Tahoma" w:hAnsi="Tahoma" w:cs="Tahoma"/>
          <w:sz w:val="22"/>
          <w:szCs w:val="22"/>
        </w:rPr>
        <w:t>/questions addressed.</w:t>
      </w:r>
    </w:p>
    <w:p w:rsidR="00B34586" w:rsidRPr="00B34586" w:rsidRDefault="005A41B9" w:rsidP="00B34586">
      <w:pPr>
        <w:numPr>
          <w:ilvl w:val="0"/>
          <w:numId w:val="29"/>
        </w:numPr>
        <w:rPr>
          <w:rFonts w:ascii="Tahoma" w:hAnsi="Tahoma" w:cs="Tahoma"/>
          <w:sz w:val="22"/>
          <w:szCs w:val="22"/>
        </w:rPr>
      </w:pPr>
      <w:r>
        <w:rPr>
          <w:rFonts w:ascii="Tahoma" w:hAnsi="Tahoma" w:cs="Tahoma"/>
          <w:sz w:val="22"/>
          <w:szCs w:val="22"/>
        </w:rPr>
        <w:t>P</w:t>
      </w:r>
      <w:r w:rsidR="004C6E5B">
        <w:rPr>
          <w:rFonts w:ascii="Tahoma" w:hAnsi="Tahoma" w:cs="Tahoma"/>
          <w:sz w:val="22"/>
          <w:szCs w:val="22"/>
        </w:rPr>
        <w:t>rovides thorough background information about</w:t>
      </w:r>
      <w:r w:rsidR="000E0C82">
        <w:rPr>
          <w:rFonts w:ascii="Tahoma" w:hAnsi="Tahoma" w:cs="Tahoma"/>
          <w:sz w:val="22"/>
          <w:szCs w:val="22"/>
        </w:rPr>
        <w:t xml:space="preserve"> topic including sufficient in-text</w:t>
      </w:r>
      <w:r w:rsidR="00B34586">
        <w:rPr>
          <w:rFonts w:ascii="Tahoma" w:hAnsi="Tahoma" w:cs="Tahoma"/>
          <w:sz w:val="22"/>
          <w:szCs w:val="22"/>
        </w:rPr>
        <w:t xml:space="preserve"> </w:t>
      </w:r>
      <w:r w:rsidR="000E0C82" w:rsidRPr="00B34586">
        <w:rPr>
          <w:rFonts w:ascii="Tahoma" w:hAnsi="Tahoma" w:cs="Tahoma"/>
          <w:sz w:val="22"/>
          <w:szCs w:val="22"/>
        </w:rPr>
        <w:t xml:space="preserve">citations. </w:t>
      </w:r>
    </w:p>
    <w:p w:rsidR="00B34586" w:rsidRPr="00B34586" w:rsidRDefault="005A41B9" w:rsidP="00B34586">
      <w:pPr>
        <w:numPr>
          <w:ilvl w:val="0"/>
          <w:numId w:val="30"/>
        </w:numPr>
        <w:rPr>
          <w:rFonts w:ascii="Tahoma" w:hAnsi="Tahoma" w:cs="Tahoma"/>
          <w:sz w:val="22"/>
          <w:szCs w:val="22"/>
        </w:rPr>
      </w:pPr>
      <w:r>
        <w:rPr>
          <w:rFonts w:ascii="Tahoma" w:hAnsi="Tahoma" w:cs="Tahoma"/>
          <w:sz w:val="22"/>
          <w:szCs w:val="22"/>
        </w:rPr>
        <w:t>Project generates an appropriate question about objects, organisms</w:t>
      </w:r>
      <w:r w:rsidR="00A65D1C">
        <w:rPr>
          <w:rFonts w:ascii="Tahoma" w:hAnsi="Tahoma" w:cs="Tahoma"/>
          <w:sz w:val="22"/>
          <w:szCs w:val="22"/>
        </w:rPr>
        <w:t>,</w:t>
      </w:r>
      <w:r>
        <w:rPr>
          <w:rFonts w:ascii="Tahoma" w:hAnsi="Tahoma" w:cs="Tahoma"/>
          <w:sz w:val="22"/>
          <w:szCs w:val="22"/>
        </w:rPr>
        <w:t xml:space="preserve"> or events</w:t>
      </w:r>
      <w:r w:rsidR="00B34586">
        <w:rPr>
          <w:rFonts w:ascii="Tahoma" w:hAnsi="Tahoma" w:cs="Tahoma"/>
          <w:sz w:val="22"/>
          <w:szCs w:val="22"/>
        </w:rPr>
        <w:t xml:space="preserve"> </w:t>
      </w:r>
      <w:r w:rsidRPr="00B34586">
        <w:rPr>
          <w:rFonts w:ascii="Tahoma" w:hAnsi="Tahoma" w:cs="Tahoma"/>
          <w:sz w:val="22"/>
          <w:szCs w:val="22"/>
        </w:rPr>
        <w:t xml:space="preserve">that can be answered through scientific investigation. </w:t>
      </w:r>
    </w:p>
    <w:p w:rsidR="00525606" w:rsidRDefault="00A65D1C" w:rsidP="00B34586">
      <w:pPr>
        <w:numPr>
          <w:ilvl w:val="0"/>
          <w:numId w:val="30"/>
        </w:numPr>
        <w:rPr>
          <w:rFonts w:ascii="Tahoma" w:hAnsi="Tahoma" w:cs="Tahoma"/>
          <w:sz w:val="22"/>
          <w:szCs w:val="22"/>
        </w:rPr>
      </w:pPr>
      <w:r>
        <w:rPr>
          <w:rFonts w:ascii="Tahoma" w:hAnsi="Tahoma" w:cs="Tahoma"/>
          <w:sz w:val="22"/>
          <w:szCs w:val="22"/>
        </w:rPr>
        <w:t>Effectively s</w:t>
      </w:r>
      <w:r w:rsidR="000E0C82">
        <w:rPr>
          <w:rFonts w:ascii="Tahoma" w:hAnsi="Tahoma" w:cs="Tahoma"/>
          <w:sz w:val="22"/>
          <w:szCs w:val="22"/>
        </w:rPr>
        <w:t>tates hypothesis and/or engineering goals</w:t>
      </w:r>
      <w:r w:rsidR="00BC6647">
        <w:rPr>
          <w:rFonts w:ascii="Tahoma" w:hAnsi="Tahoma" w:cs="Tahoma"/>
          <w:sz w:val="22"/>
          <w:szCs w:val="22"/>
        </w:rPr>
        <w:t xml:space="preserve">. </w:t>
      </w:r>
    </w:p>
    <w:p w:rsidR="005A41B9" w:rsidRDefault="005A41B9">
      <w:pPr>
        <w:rPr>
          <w:rFonts w:ascii="Tahoma" w:hAnsi="Tahoma" w:cs="Tahoma"/>
          <w:sz w:val="22"/>
          <w:szCs w:val="22"/>
        </w:rPr>
      </w:pPr>
    </w:p>
    <w:p w:rsidR="00525606" w:rsidRDefault="00051F98">
      <w:pPr>
        <w:rPr>
          <w:rFonts w:ascii="Tahoma" w:hAnsi="Tahoma" w:cs="Tahoma"/>
          <w:sz w:val="22"/>
          <w:szCs w:val="22"/>
        </w:rPr>
      </w:pPr>
      <w:r>
        <w:rPr>
          <w:rFonts w:ascii="Tahoma" w:hAnsi="Tahoma" w:cs="Tahoma"/>
          <w:sz w:val="22"/>
          <w:szCs w:val="22"/>
        </w:rPr>
        <w:t xml:space="preserve">6- </w:t>
      </w:r>
      <w:r w:rsidR="000277C1">
        <w:rPr>
          <w:rFonts w:ascii="Tahoma" w:hAnsi="Tahoma" w:cs="Tahoma"/>
          <w:sz w:val="22"/>
          <w:szCs w:val="22"/>
        </w:rPr>
        <w:t xml:space="preserve">As above with one or two </w:t>
      </w:r>
      <w:r w:rsidR="0092082F">
        <w:rPr>
          <w:rFonts w:ascii="Tahoma" w:hAnsi="Tahoma" w:cs="Tahoma"/>
          <w:sz w:val="22"/>
          <w:szCs w:val="22"/>
        </w:rPr>
        <w:t>missing or flawed elements</w:t>
      </w:r>
    </w:p>
    <w:p w:rsidR="003833BB" w:rsidRDefault="003833BB">
      <w:pPr>
        <w:rPr>
          <w:rFonts w:ascii="Tahoma" w:hAnsi="Tahoma" w:cs="Tahoma"/>
          <w:sz w:val="22"/>
          <w:szCs w:val="22"/>
        </w:rPr>
      </w:pPr>
    </w:p>
    <w:p w:rsidR="003833BB" w:rsidRDefault="003833BB">
      <w:pPr>
        <w:rPr>
          <w:rFonts w:ascii="Tahoma" w:hAnsi="Tahoma" w:cs="Tahoma"/>
          <w:sz w:val="22"/>
          <w:szCs w:val="22"/>
        </w:rPr>
      </w:pPr>
      <w:r>
        <w:rPr>
          <w:rFonts w:ascii="Tahoma" w:hAnsi="Tahoma" w:cs="Tahoma"/>
          <w:sz w:val="22"/>
          <w:szCs w:val="22"/>
        </w:rPr>
        <w:t>5-</w:t>
      </w:r>
      <w:r w:rsidR="00944526">
        <w:rPr>
          <w:rFonts w:ascii="Tahoma" w:hAnsi="Tahoma" w:cs="Tahoma"/>
          <w:sz w:val="22"/>
          <w:szCs w:val="22"/>
        </w:rPr>
        <w:t xml:space="preserve">As above with three or more minor </w:t>
      </w:r>
      <w:r w:rsidR="0092082F">
        <w:rPr>
          <w:rFonts w:ascii="Tahoma" w:hAnsi="Tahoma" w:cs="Tahoma"/>
          <w:sz w:val="22"/>
          <w:szCs w:val="22"/>
        </w:rPr>
        <w:t>missing or flawed elements</w:t>
      </w:r>
    </w:p>
    <w:p w:rsidR="003833BB" w:rsidRDefault="003833BB">
      <w:pPr>
        <w:rPr>
          <w:rFonts w:ascii="Tahoma" w:hAnsi="Tahoma" w:cs="Tahoma"/>
          <w:sz w:val="22"/>
          <w:szCs w:val="22"/>
        </w:rPr>
      </w:pPr>
    </w:p>
    <w:p w:rsidR="003833BB" w:rsidRDefault="003833BB">
      <w:pPr>
        <w:rPr>
          <w:rFonts w:ascii="Tahoma" w:hAnsi="Tahoma" w:cs="Tahoma"/>
          <w:sz w:val="22"/>
          <w:szCs w:val="22"/>
        </w:rPr>
      </w:pPr>
      <w:r>
        <w:rPr>
          <w:rFonts w:ascii="Tahoma" w:hAnsi="Tahoma" w:cs="Tahoma"/>
          <w:sz w:val="22"/>
          <w:szCs w:val="22"/>
        </w:rPr>
        <w:t>3-</w:t>
      </w:r>
      <w:r w:rsidR="004C6E5B" w:rsidRPr="004C6E5B">
        <w:rPr>
          <w:rFonts w:ascii="Tahoma" w:hAnsi="Tahoma" w:cs="Tahoma"/>
          <w:sz w:val="22"/>
          <w:szCs w:val="22"/>
        </w:rPr>
        <w:t xml:space="preserve"> </w:t>
      </w:r>
      <w:r w:rsidR="004C6E5B">
        <w:rPr>
          <w:rFonts w:ascii="Tahoma" w:hAnsi="Tahoma" w:cs="Tahoma"/>
          <w:sz w:val="22"/>
          <w:szCs w:val="22"/>
        </w:rPr>
        <w:t>Inferred or vague, inappropriate question that can</w:t>
      </w:r>
      <w:del w:id="6" w:author="James M. Hovan" w:date="2007-07-30T12:29:00Z">
        <w:r w:rsidR="004C6E5B">
          <w:rPr>
            <w:rFonts w:ascii="Tahoma" w:hAnsi="Tahoma" w:cs="Tahoma"/>
            <w:sz w:val="22"/>
            <w:szCs w:val="22"/>
          </w:rPr>
          <w:delText xml:space="preserve"> </w:delText>
        </w:r>
      </w:del>
      <w:r w:rsidR="004C6E5B">
        <w:rPr>
          <w:rFonts w:ascii="Tahoma" w:hAnsi="Tahoma" w:cs="Tahoma"/>
          <w:sz w:val="22"/>
          <w:szCs w:val="22"/>
        </w:rPr>
        <w:t>not be answered through scientific investigation.</w:t>
      </w:r>
    </w:p>
    <w:p w:rsidR="00525606" w:rsidRDefault="00525606">
      <w:pPr>
        <w:rPr>
          <w:rFonts w:ascii="Tahoma" w:hAnsi="Tahoma" w:cs="Tahoma"/>
          <w:sz w:val="22"/>
          <w:szCs w:val="22"/>
        </w:rPr>
      </w:pPr>
    </w:p>
    <w:p w:rsidR="00525606" w:rsidRDefault="00525606">
      <w:pPr>
        <w:rPr>
          <w:rFonts w:ascii="Tahoma" w:hAnsi="Tahoma" w:cs="Tahoma"/>
          <w:sz w:val="22"/>
          <w:szCs w:val="22"/>
        </w:rPr>
      </w:pPr>
    </w:p>
    <w:p w:rsidR="00525606" w:rsidRDefault="00525606">
      <w:pPr>
        <w:rPr>
          <w:rFonts w:ascii="Tahoma" w:hAnsi="Tahoma" w:cs="Tahoma"/>
          <w:b/>
          <w:sz w:val="28"/>
          <w:szCs w:val="28"/>
        </w:rPr>
      </w:pPr>
      <w:r>
        <w:rPr>
          <w:rFonts w:ascii="Tahoma" w:hAnsi="Tahoma" w:cs="Tahoma"/>
          <w:b/>
          <w:sz w:val="28"/>
          <w:szCs w:val="28"/>
        </w:rPr>
        <w:t>Effectiveness of Procedure (10 pts):</w:t>
      </w:r>
    </w:p>
    <w:p w:rsidR="00525606" w:rsidRDefault="00525606">
      <w:pPr>
        <w:rPr>
          <w:rFonts w:ascii="Tahoma" w:hAnsi="Tahoma" w:cs="Tahoma"/>
          <w:b/>
          <w:sz w:val="32"/>
          <w:szCs w:val="32"/>
        </w:rPr>
      </w:pPr>
    </w:p>
    <w:p w:rsidR="00525606" w:rsidRDefault="00525606">
      <w:pPr>
        <w:rPr>
          <w:rFonts w:ascii="Tahoma" w:hAnsi="Tahoma" w:cs="Tahoma"/>
          <w:sz w:val="22"/>
          <w:szCs w:val="22"/>
        </w:rPr>
      </w:pPr>
      <w:r>
        <w:rPr>
          <w:rFonts w:ascii="Tahoma" w:hAnsi="Tahoma" w:cs="Tahoma"/>
          <w:sz w:val="22"/>
          <w:szCs w:val="22"/>
        </w:rPr>
        <w:t>10- Designed investigation contains adequate control and limited variables that involves an appropriate method of quantitative measurement (instruments and analysis) and can yield result that are concordant with the hypothesis</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8- Designed investigation contains adequate control and limited variables that involves an appropriate method of quantitative measurement and can yield result that are not fully concordant with the hypothesis</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 xml:space="preserve">5- Designed investigation lacks adequate control and limited variables, but does not involve an appropriate method of quantitative measurement  </w:t>
      </w:r>
    </w:p>
    <w:p w:rsidR="00525606" w:rsidRDefault="00525606">
      <w:pPr>
        <w:rPr>
          <w:rFonts w:ascii="Tahoma" w:hAnsi="Tahoma" w:cs="Tahoma"/>
          <w:b/>
          <w:sz w:val="28"/>
          <w:szCs w:val="28"/>
        </w:rPr>
      </w:pPr>
      <w:r>
        <w:rPr>
          <w:rFonts w:ascii="Tahoma" w:hAnsi="Tahoma" w:cs="Tahoma"/>
          <w:b/>
          <w:sz w:val="28"/>
          <w:szCs w:val="28"/>
        </w:rPr>
        <w:t xml:space="preserve">Thorough Discussion </w:t>
      </w:r>
      <w:r w:rsidR="00667733">
        <w:rPr>
          <w:rFonts w:ascii="Tahoma" w:hAnsi="Tahoma" w:cs="Tahoma"/>
          <w:b/>
          <w:sz w:val="28"/>
          <w:szCs w:val="28"/>
        </w:rPr>
        <w:t xml:space="preserve">and Conclusion </w:t>
      </w:r>
      <w:r>
        <w:rPr>
          <w:rFonts w:ascii="Tahoma" w:hAnsi="Tahoma" w:cs="Tahoma"/>
          <w:b/>
          <w:sz w:val="28"/>
          <w:szCs w:val="28"/>
        </w:rPr>
        <w:t>Consistent with Results (15 pts):</w:t>
      </w:r>
    </w:p>
    <w:p w:rsidR="00525606" w:rsidRDefault="00525606">
      <w:pPr>
        <w:rPr>
          <w:rFonts w:ascii="Tahoma" w:hAnsi="Tahoma" w:cs="Tahoma"/>
          <w:b/>
          <w:sz w:val="28"/>
          <w:szCs w:val="28"/>
        </w:rPr>
      </w:pPr>
    </w:p>
    <w:p w:rsidR="00525606" w:rsidRDefault="00525606">
      <w:pPr>
        <w:rPr>
          <w:rFonts w:ascii="Tahoma" w:hAnsi="Tahoma" w:cs="Tahoma"/>
          <w:sz w:val="22"/>
          <w:szCs w:val="22"/>
        </w:rPr>
      </w:pPr>
      <w:r>
        <w:rPr>
          <w:rFonts w:ascii="Tahoma" w:hAnsi="Tahoma" w:cs="Tahoma"/>
          <w:sz w:val="22"/>
          <w:szCs w:val="22"/>
        </w:rPr>
        <w:t xml:space="preserve">15- Results directly support discussion.  Any recurring patterns, sources of error, implications, statistical significance, implications, and expansions are discussed.  </w:t>
      </w:r>
      <w:proofErr w:type="gramStart"/>
      <w:r>
        <w:rPr>
          <w:rFonts w:ascii="Tahoma" w:hAnsi="Tahoma" w:cs="Tahoma"/>
          <w:sz w:val="22"/>
          <w:szCs w:val="22"/>
        </w:rPr>
        <w:t>Evaluates experimental data for consistency and logic with the experimen</w:t>
      </w:r>
      <w:r w:rsidR="00667733">
        <w:rPr>
          <w:rFonts w:ascii="Tahoma" w:hAnsi="Tahoma" w:cs="Tahoma"/>
          <w:sz w:val="22"/>
          <w:szCs w:val="22"/>
        </w:rPr>
        <w:t>tal conditions.</w:t>
      </w:r>
      <w:proofErr w:type="gramEnd"/>
      <w:r w:rsidR="00667733">
        <w:rPr>
          <w:rFonts w:ascii="Tahoma" w:hAnsi="Tahoma" w:cs="Tahoma"/>
          <w:sz w:val="22"/>
          <w:szCs w:val="22"/>
        </w:rPr>
        <w:t xml:space="preserve"> </w:t>
      </w:r>
      <w:proofErr w:type="gramStart"/>
      <w:r w:rsidR="00667733">
        <w:rPr>
          <w:rFonts w:ascii="Tahoma" w:hAnsi="Tahoma" w:cs="Tahoma"/>
          <w:sz w:val="22"/>
          <w:szCs w:val="22"/>
        </w:rPr>
        <w:t xml:space="preserve">Includes </w:t>
      </w:r>
      <w:r w:rsidR="00461E12">
        <w:rPr>
          <w:rFonts w:ascii="Tahoma" w:hAnsi="Tahoma" w:cs="Tahoma"/>
          <w:sz w:val="22"/>
          <w:szCs w:val="22"/>
        </w:rPr>
        <w:t>appropriate in-text citations.</w:t>
      </w:r>
      <w:proofErr w:type="gramEnd"/>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 xml:space="preserve">13- Results support discussion.  Any recurring patterns, sources of error, implications, statistical significance, implications, and expansions are discussed.  </w:t>
      </w:r>
      <w:proofErr w:type="gramStart"/>
      <w:r>
        <w:rPr>
          <w:rFonts w:ascii="Tahoma" w:hAnsi="Tahoma" w:cs="Tahoma"/>
          <w:sz w:val="22"/>
          <w:szCs w:val="22"/>
        </w:rPr>
        <w:t>Evaluates experimental data for consistency with the experimental conditions.</w:t>
      </w:r>
      <w:proofErr w:type="gramEnd"/>
      <w:r w:rsidR="00461E12">
        <w:rPr>
          <w:rFonts w:ascii="Tahoma" w:hAnsi="Tahoma" w:cs="Tahoma"/>
          <w:sz w:val="22"/>
          <w:szCs w:val="22"/>
        </w:rPr>
        <w:t xml:space="preserve"> </w:t>
      </w:r>
      <w:proofErr w:type="gramStart"/>
      <w:r w:rsidR="00461E12">
        <w:rPr>
          <w:rFonts w:ascii="Tahoma" w:hAnsi="Tahoma" w:cs="Tahoma"/>
          <w:sz w:val="22"/>
          <w:szCs w:val="22"/>
        </w:rPr>
        <w:t>Includes appropriate in-text citations.</w:t>
      </w:r>
      <w:proofErr w:type="gramEnd"/>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10- Results support discussion.  Sources of error and significance are discussed.  Findings refer back to hypothesis for consistency</w:t>
      </w:r>
      <w:r w:rsidR="00461E12">
        <w:rPr>
          <w:rFonts w:ascii="Tahoma" w:hAnsi="Tahoma" w:cs="Tahoma"/>
          <w:sz w:val="22"/>
          <w:szCs w:val="22"/>
        </w:rPr>
        <w:t xml:space="preserve">. </w:t>
      </w:r>
      <w:proofErr w:type="gramStart"/>
      <w:r w:rsidR="00461E12">
        <w:rPr>
          <w:rFonts w:ascii="Tahoma" w:hAnsi="Tahoma" w:cs="Tahoma"/>
          <w:sz w:val="22"/>
          <w:szCs w:val="22"/>
        </w:rPr>
        <w:t>Includes appropriate in-text citations.</w:t>
      </w:r>
      <w:proofErr w:type="gramEnd"/>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7- Discussion is not supported by the results.  Experim</w:t>
      </w:r>
      <w:r w:rsidR="00461E12">
        <w:rPr>
          <w:rFonts w:ascii="Tahoma" w:hAnsi="Tahoma" w:cs="Tahoma"/>
          <w:sz w:val="22"/>
          <w:szCs w:val="22"/>
        </w:rPr>
        <w:t xml:space="preserve">ental data is discussed, but </w:t>
      </w:r>
      <w:r>
        <w:rPr>
          <w:rFonts w:ascii="Tahoma" w:hAnsi="Tahoma" w:cs="Tahoma"/>
          <w:sz w:val="22"/>
          <w:szCs w:val="22"/>
        </w:rPr>
        <w:t>evaluations or implications are made on the significance of the project</w:t>
      </w:r>
      <w:r w:rsidR="00461E12">
        <w:rPr>
          <w:rFonts w:ascii="Tahoma" w:hAnsi="Tahoma" w:cs="Tahoma"/>
          <w:sz w:val="22"/>
          <w:szCs w:val="22"/>
        </w:rPr>
        <w:t>. Provides no in-text citations</w:t>
      </w:r>
    </w:p>
    <w:p w:rsidR="00525606" w:rsidRDefault="00525606">
      <w:pPr>
        <w:rPr>
          <w:rFonts w:ascii="Tahoma" w:hAnsi="Tahoma" w:cs="Tahoma"/>
          <w:sz w:val="22"/>
          <w:szCs w:val="22"/>
        </w:rPr>
      </w:pPr>
    </w:p>
    <w:p w:rsidR="008C7BA4" w:rsidRDefault="008C7BA4">
      <w:pPr>
        <w:rPr>
          <w:rFonts w:ascii="Tahoma" w:hAnsi="Tahoma" w:cs="Tahoma"/>
          <w:b/>
          <w:sz w:val="28"/>
          <w:szCs w:val="28"/>
        </w:rPr>
      </w:pPr>
    </w:p>
    <w:p w:rsidR="00525606" w:rsidRDefault="001E5671">
      <w:pPr>
        <w:rPr>
          <w:rFonts w:ascii="Tahoma" w:hAnsi="Tahoma" w:cs="Tahoma"/>
          <w:b/>
          <w:sz w:val="28"/>
          <w:szCs w:val="28"/>
        </w:rPr>
      </w:pPr>
      <w:r>
        <w:rPr>
          <w:rFonts w:ascii="Tahoma" w:hAnsi="Tahoma" w:cs="Tahoma"/>
          <w:b/>
          <w:sz w:val="28"/>
          <w:szCs w:val="28"/>
        </w:rPr>
        <w:t>Applications present (5</w:t>
      </w:r>
      <w:r w:rsidR="00525606">
        <w:rPr>
          <w:rFonts w:ascii="Tahoma" w:hAnsi="Tahoma" w:cs="Tahoma"/>
          <w:b/>
          <w:sz w:val="28"/>
          <w:szCs w:val="28"/>
        </w:rPr>
        <w:t xml:space="preserve"> pts):</w:t>
      </w:r>
    </w:p>
    <w:p w:rsidR="00525606" w:rsidRDefault="00525606">
      <w:pPr>
        <w:rPr>
          <w:rFonts w:ascii="Tahoma" w:hAnsi="Tahoma" w:cs="Tahoma"/>
          <w:b/>
          <w:sz w:val="28"/>
          <w:szCs w:val="28"/>
        </w:rPr>
      </w:pPr>
    </w:p>
    <w:p w:rsidR="00525606" w:rsidRDefault="00BE0670">
      <w:pPr>
        <w:rPr>
          <w:rFonts w:ascii="Tahoma" w:hAnsi="Tahoma" w:cs="Tahoma"/>
          <w:sz w:val="22"/>
          <w:szCs w:val="22"/>
        </w:rPr>
      </w:pPr>
      <w:r>
        <w:rPr>
          <w:rFonts w:ascii="Tahoma" w:hAnsi="Tahoma" w:cs="Tahoma"/>
          <w:sz w:val="22"/>
          <w:szCs w:val="22"/>
        </w:rPr>
        <w:t>5</w:t>
      </w:r>
      <w:r w:rsidR="00525606">
        <w:rPr>
          <w:rFonts w:ascii="Tahoma" w:hAnsi="Tahoma" w:cs="Tahoma"/>
          <w:sz w:val="22"/>
          <w:szCs w:val="22"/>
        </w:rPr>
        <w:t>- Project displays a clear, direct relationship between the project and application with meaningful, practical significance (3.1.12.B Unifying themes)</w:t>
      </w:r>
    </w:p>
    <w:p w:rsidR="00525606" w:rsidRDefault="00525606">
      <w:pPr>
        <w:rPr>
          <w:rFonts w:ascii="Tahoma" w:hAnsi="Tahoma" w:cs="Tahoma"/>
          <w:sz w:val="22"/>
          <w:szCs w:val="22"/>
        </w:rPr>
      </w:pPr>
    </w:p>
    <w:p w:rsidR="00525606" w:rsidRDefault="00BE0670">
      <w:pPr>
        <w:rPr>
          <w:rFonts w:ascii="Tahoma" w:hAnsi="Tahoma" w:cs="Tahoma"/>
          <w:sz w:val="22"/>
          <w:szCs w:val="22"/>
        </w:rPr>
      </w:pPr>
      <w:r>
        <w:rPr>
          <w:rFonts w:ascii="Tahoma" w:hAnsi="Tahoma" w:cs="Tahoma"/>
          <w:sz w:val="22"/>
          <w:szCs w:val="22"/>
        </w:rPr>
        <w:t>3</w:t>
      </w:r>
      <w:r w:rsidR="00525606">
        <w:rPr>
          <w:rFonts w:ascii="Tahoma" w:hAnsi="Tahoma" w:cs="Tahoma"/>
          <w:sz w:val="22"/>
          <w:szCs w:val="22"/>
        </w:rPr>
        <w:t>- Project displays a limited relationship between project and application with practical significance</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0- Project displays no relationship between project and any meaningful, practical significance</w:t>
      </w:r>
    </w:p>
    <w:p w:rsidR="00525606" w:rsidRDefault="00525606">
      <w:pPr>
        <w:rPr>
          <w:rFonts w:ascii="Tahoma" w:hAnsi="Tahoma" w:cs="Tahoma"/>
          <w:sz w:val="22"/>
          <w:szCs w:val="22"/>
        </w:rPr>
      </w:pPr>
    </w:p>
    <w:p w:rsidR="00525606" w:rsidRDefault="00525606">
      <w:pPr>
        <w:rPr>
          <w:rFonts w:ascii="Tahoma" w:hAnsi="Tahoma" w:cs="Tahoma"/>
          <w:sz w:val="22"/>
          <w:szCs w:val="22"/>
        </w:rPr>
      </w:pPr>
    </w:p>
    <w:p w:rsidR="00A45A6C" w:rsidRDefault="00A45A6C">
      <w:pPr>
        <w:rPr>
          <w:rFonts w:ascii="Tahoma" w:hAnsi="Tahoma" w:cs="Tahoma"/>
          <w:b/>
          <w:sz w:val="28"/>
          <w:szCs w:val="28"/>
        </w:rPr>
      </w:pPr>
    </w:p>
    <w:p w:rsidR="006E5527" w:rsidRDefault="006E5527">
      <w:pPr>
        <w:rPr>
          <w:rFonts w:ascii="Tahoma" w:hAnsi="Tahoma" w:cs="Tahoma"/>
          <w:b/>
          <w:sz w:val="28"/>
          <w:szCs w:val="28"/>
        </w:rPr>
      </w:pPr>
    </w:p>
    <w:p w:rsidR="006E5527" w:rsidRDefault="006E5527">
      <w:pPr>
        <w:rPr>
          <w:rFonts w:ascii="Tahoma" w:hAnsi="Tahoma" w:cs="Tahoma"/>
          <w:b/>
          <w:sz w:val="28"/>
          <w:szCs w:val="28"/>
        </w:rPr>
      </w:pPr>
    </w:p>
    <w:p w:rsidR="006E5527" w:rsidRDefault="006E5527">
      <w:pPr>
        <w:rPr>
          <w:rFonts w:ascii="Tahoma" w:hAnsi="Tahoma" w:cs="Tahoma"/>
          <w:b/>
          <w:sz w:val="28"/>
          <w:szCs w:val="28"/>
        </w:rPr>
      </w:pPr>
    </w:p>
    <w:p w:rsidR="006E5527" w:rsidRDefault="006E5527">
      <w:pPr>
        <w:rPr>
          <w:rFonts w:ascii="Tahoma" w:hAnsi="Tahoma" w:cs="Tahoma"/>
          <w:b/>
          <w:sz w:val="28"/>
          <w:szCs w:val="28"/>
        </w:rPr>
      </w:pPr>
    </w:p>
    <w:p w:rsidR="006E5527" w:rsidRDefault="006E5527">
      <w:pPr>
        <w:rPr>
          <w:rFonts w:ascii="Tahoma" w:hAnsi="Tahoma" w:cs="Tahoma"/>
          <w:b/>
          <w:sz w:val="28"/>
          <w:szCs w:val="28"/>
        </w:rPr>
      </w:pPr>
    </w:p>
    <w:p w:rsidR="006E5527" w:rsidRDefault="006E5527">
      <w:pPr>
        <w:rPr>
          <w:rFonts w:ascii="Tahoma" w:hAnsi="Tahoma" w:cs="Tahoma"/>
          <w:b/>
          <w:sz w:val="28"/>
          <w:szCs w:val="28"/>
        </w:rPr>
      </w:pPr>
    </w:p>
    <w:p w:rsidR="00A45A6C" w:rsidRDefault="00A45A6C">
      <w:pPr>
        <w:rPr>
          <w:rFonts w:ascii="Tahoma" w:hAnsi="Tahoma" w:cs="Tahoma"/>
          <w:b/>
          <w:sz w:val="28"/>
          <w:szCs w:val="28"/>
        </w:rPr>
      </w:pPr>
    </w:p>
    <w:p w:rsidR="00A45A6C" w:rsidRDefault="00A45A6C">
      <w:pPr>
        <w:rPr>
          <w:rFonts w:ascii="Tahoma" w:hAnsi="Tahoma" w:cs="Tahoma"/>
          <w:b/>
          <w:sz w:val="28"/>
          <w:szCs w:val="28"/>
        </w:rPr>
      </w:pPr>
    </w:p>
    <w:p w:rsidR="00A45A6C" w:rsidRDefault="00A45A6C">
      <w:pPr>
        <w:rPr>
          <w:rFonts w:ascii="Tahoma" w:hAnsi="Tahoma" w:cs="Tahoma"/>
          <w:b/>
          <w:sz w:val="28"/>
          <w:szCs w:val="28"/>
        </w:rPr>
      </w:pPr>
    </w:p>
    <w:p w:rsidR="00A45A6C" w:rsidRDefault="00A45A6C">
      <w:pPr>
        <w:rPr>
          <w:rFonts w:ascii="Tahoma" w:hAnsi="Tahoma" w:cs="Tahoma"/>
          <w:b/>
          <w:sz w:val="28"/>
          <w:szCs w:val="28"/>
        </w:rPr>
      </w:pPr>
    </w:p>
    <w:p w:rsidR="00525606" w:rsidRDefault="006E5527">
      <w:pPr>
        <w:rPr>
          <w:rFonts w:ascii="Tahoma" w:hAnsi="Tahoma" w:cs="Tahoma"/>
          <w:b/>
          <w:sz w:val="28"/>
          <w:szCs w:val="28"/>
        </w:rPr>
      </w:pPr>
      <w:r>
        <w:rPr>
          <w:rFonts w:ascii="Tahoma" w:hAnsi="Tahoma" w:cs="Tahoma"/>
          <w:b/>
          <w:sz w:val="28"/>
          <w:szCs w:val="28"/>
        </w:rPr>
        <w:t xml:space="preserve">Quantitative Data, </w:t>
      </w:r>
      <w:r w:rsidR="00525606">
        <w:rPr>
          <w:rFonts w:ascii="Tahoma" w:hAnsi="Tahoma" w:cs="Tahoma"/>
          <w:b/>
          <w:sz w:val="28"/>
          <w:szCs w:val="28"/>
        </w:rPr>
        <w:t>Data and Calculations Accurate (10 pts):</w:t>
      </w:r>
    </w:p>
    <w:p w:rsidR="00525606" w:rsidRDefault="00525606">
      <w:pPr>
        <w:rPr>
          <w:rFonts w:ascii="Tahoma" w:hAnsi="Tahoma" w:cs="Tahoma"/>
          <w:b/>
          <w:sz w:val="28"/>
          <w:szCs w:val="28"/>
        </w:rPr>
      </w:pPr>
    </w:p>
    <w:p w:rsidR="00525606" w:rsidRDefault="00525606">
      <w:pPr>
        <w:rPr>
          <w:rFonts w:ascii="Tahoma" w:hAnsi="Tahoma" w:cs="Tahoma"/>
          <w:sz w:val="22"/>
          <w:szCs w:val="22"/>
        </w:rPr>
      </w:pPr>
      <w:r>
        <w:rPr>
          <w:rFonts w:ascii="Tahoma" w:hAnsi="Tahoma" w:cs="Tahoma"/>
          <w:sz w:val="22"/>
          <w:szCs w:val="22"/>
        </w:rPr>
        <w:t xml:space="preserve">10- </w:t>
      </w:r>
      <w:r w:rsidR="008B152C">
        <w:rPr>
          <w:rFonts w:ascii="Tahoma" w:hAnsi="Tahoma" w:cs="Tahoma"/>
          <w:sz w:val="22"/>
          <w:szCs w:val="22"/>
        </w:rPr>
        <w:t xml:space="preserve">Data uses units of measure that are </w:t>
      </w:r>
      <w:r w:rsidR="00FC1AC0">
        <w:rPr>
          <w:rFonts w:ascii="Tahoma" w:hAnsi="Tahoma" w:cs="Tahoma"/>
          <w:sz w:val="22"/>
          <w:szCs w:val="22"/>
        </w:rPr>
        <w:t xml:space="preserve">clearly </w:t>
      </w:r>
      <w:r w:rsidR="008B152C">
        <w:rPr>
          <w:rFonts w:ascii="Tahoma" w:hAnsi="Tahoma" w:cs="Tahoma"/>
          <w:sz w:val="22"/>
          <w:szCs w:val="22"/>
        </w:rPr>
        <w:t>quantifiable and uses a</w:t>
      </w:r>
      <w:r w:rsidR="00FC1AC0">
        <w:rPr>
          <w:rFonts w:ascii="Tahoma" w:hAnsi="Tahoma" w:cs="Tahoma"/>
          <w:sz w:val="22"/>
          <w:szCs w:val="22"/>
        </w:rPr>
        <w:t>n appropriate</w:t>
      </w:r>
      <w:r w:rsidR="008B152C">
        <w:rPr>
          <w:rFonts w:ascii="Tahoma" w:hAnsi="Tahoma" w:cs="Tahoma"/>
          <w:sz w:val="22"/>
          <w:szCs w:val="22"/>
        </w:rPr>
        <w:t xml:space="preserve"> scale (most likely metric) that relates the concepts and ideas studied to each other (3.1.12.D – Unifying Themes) </w:t>
      </w:r>
      <w:r>
        <w:rPr>
          <w:rFonts w:ascii="Tahoma" w:hAnsi="Tahoma" w:cs="Tahoma"/>
          <w:sz w:val="22"/>
          <w:szCs w:val="22"/>
        </w:rPr>
        <w:t>Data and calculations are compared and translated through dimensional analysis, if appropriate, and reflect values that are validated by sample calculations or statistical analysis.  Charts, tables, t-tests, and graphs are consistent (and of appropriate system of measurement) with the data collected</w:t>
      </w:r>
    </w:p>
    <w:p w:rsidR="00525606" w:rsidRDefault="00525606">
      <w:pPr>
        <w:rPr>
          <w:rFonts w:ascii="Tahoma" w:hAnsi="Tahoma" w:cs="Tahoma"/>
          <w:sz w:val="22"/>
          <w:szCs w:val="22"/>
        </w:rPr>
      </w:pPr>
    </w:p>
    <w:p w:rsidR="00FC1AC0" w:rsidRDefault="00525606" w:rsidP="00FC1AC0">
      <w:pPr>
        <w:rPr>
          <w:rFonts w:ascii="Tahoma" w:hAnsi="Tahoma" w:cs="Tahoma"/>
          <w:sz w:val="22"/>
          <w:szCs w:val="22"/>
        </w:rPr>
      </w:pPr>
      <w:r>
        <w:rPr>
          <w:rFonts w:ascii="Tahoma" w:hAnsi="Tahoma" w:cs="Tahoma"/>
          <w:sz w:val="22"/>
          <w:szCs w:val="22"/>
        </w:rPr>
        <w:t xml:space="preserve">7- </w:t>
      </w:r>
      <w:r w:rsidR="00FC1AC0">
        <w:rPr>
          <w:rFonts w:ascii="Tahoma" w:hAnsi="Tahoma" w:cs="Tahoma"/>
          <w:sz w:val="22"/>
          <w:szCs w:val="22"/>
        </w:rPr>
        <w:t>Data uses units of measure that are quantifiable and uses a scale (most likely metric) that relates the concepts and ideas studied to each other (3.1.12.D – Unifying Themes)</w:t>
      </w:r>
    </w:p>
    <w:p w:rsidR="00525606" w:rsidRDefault="00525606">
      <w:pPr>
        <w:rPr>
          <w:rFonts w:ascii="Tahoma" w:hAnsi="Tahoma" w:cs="Tahoma"/>
          <w:sz w:val="22"/>
          <w:szCs w:val="22"/>
        </w:rPr>
      </w:pPr>
      <w:r>
        <w:rPr>
          <w:rFonts w:ascii="Tahoma" w:hAnsi="Tahoma" w:cs="Tahoma"/>
          <w:sz w:val="22"/>
          <w:szCs w:val="22"/>
        </w:rPr>
        <w:t>Data and calculations are compared and translated through dimensional analysis, if appropriate, and reflect values that are validated by sample calculations or statistical analysis.  Charts, tables, t-tests, and graphs are not directly consistent (and of appropriate system of measurement) with the data collected</w:t>
      </w:r>
    </w:p>
    <w:p w:rsidR="00525606" w:rsidRDefault="00525606">
      <w:pPr>
        <w:rPr>
          <w:rFonts w:ascii="Tahoma" w:hAnsi="Tahoma" w:cs="Tahoma"/>
          <w:sz w:val="22"/>
          <w:szCs w:val="22"/>
        </w:rPr>
      </w:pPr>
    </w:p>
    <w:p w:rsidR="00B8618A" w:rsidRDefault="00525606" w:rsidP="00B8618A">
      <w:pPr>
        <w:rPr>
          <w:rFonts w:ascii="Tahoma" w:hAnsi="Tahoma" w:cs="Tahoma"/>
          <w:sz w:val="22"/>
          <w:szCs w:val="22"/>
        </w:rPr>
      </w:pPr>
      <w:r>
        <w:rPr>
          <w:rFonts w:ascii="Tahoma" w:hAnsi="Tahoma" w:cs="Tahoma"/>
          <w:sz w:val="22"/>
          <w:szCs w:val="22"/>
        </w:rPr>
        <w:t>4-</w:t>
      </w:r>
      <w:r w:rsidR="00B8618A" w:rsidRPr="00B8618A">
        <w:rPr>
          <w:rFonts w:ascii="Tahoma" w:hAnsi="Tahoma" w:cs="Tahoma"/>
          <w:sz w:val="22"/>
          <w:szCs w:val="22"/>
        </w:rPr>
        <w:t xml:space="preserve"> </w:t>
      </w:r>
      <w:r w:rsidR="00B8618A">
        <w:rPr>
          <w:rFonts w:ascii="Tahoma" w:hAnsi="Tahoma" w:cs="Tahoma"/>
          <w:sz w:val="22"/>
          <w:szCs w:val="22"/>
        </w:rPr>
        <w:t>Data uses units of measure that are not quantifiable and/or uses a pseudo-quantifiable scale that relates the concepts and ideas studied to each other (3.1.12.D – Unifying Themes)</w:t>
      </w:r>
    </w:p>
    <w:p w:rsidR="00525606" w:rsidRDefault="00525606">
      <w:pPr>
        <w:rPr>
          <w:rFonts w:ascii="Tahoma" w:hAnsi="Tahoma" w:cs="Tahoma"/>
          <w:sz w:val="22"/>
          <w:szCs w:val="22"/>
        </w:rPr>
      </w:pPr>
      <w:r>
        <w:rPr>
          <w:rFonts w:ascii="Tahoma" w:hAnsi="Tahoma" w:cs="Tahoma"/>
          <w:sz w:val="22"/>
          <w:szCs w:val="22"/>
        </w:rPr>
        <w:t>Data and calculations are not compared and translated through dimensional analysis, if appropriate, and are not validated by sample calculations or statistical analysis.  Charts, tables, t-tests, and graphs are not consistent (and of appropriate system of measurement) with the data collected</w:t>
      </w:r>
    </w:p>
    <w:p w:rsidR="008B152C" w:rsidRDefault="008B152C">
      <w:pPr>
        <w:rPr>
          <w:rFonts w:ascii="Tahoma" w:hAnsi="Tahoma" w:cs="Tahoma"/>
          <w:sz w:val="22"/>
          <w:szCs w:val="22"/>
        </w:rPr>
      </w:pPr>
    </w:p>
    <w:p w:rsidR="00525606" w:rsidRDefault="00525606">
      <w:pPr>
        <w:rPr>
          <w:rFonts w:ascii="Tahoma" w:hAnsi="Tahoma" w:cs="Tahoma"/>
          <w:sz w:val="22"/>
          <w:szCs w:val="22"/>
        </w:rPr>
      </w:pPr>
    </w:p>
    <w:p w:rsidR="00525606" w:rsidRDefault="00525606">
      <w:pPr>
        <w:rPr>
          <w:rFonts w:ascii="Tahoma" w:hAnsi="Tahoma" w:cs="Tahoma"/>
          <w:b/>
          <w:sz w:val="28"/>
          <w:szCs w:val="28"/>
        </w:rPr>
      </w:pPr>
      <w:r>
        <w:rPr>
          <w:rFonts w:ascii="Tahoma" w:hAnsi="Tahoma" w:cs="Tahoma"/>
          <w:b/>
          <w:sz w:val="28"/>
          <w:szCs w:val="28"/>
        </w:rPr>
        <w:t>Interview (10 pts) (intense rubric, see interview rubric page)</w:t>
      </w:r>
    </w:p>
    <w:p w:rsidR="00525606" w:rsidRDefault="00525606">
      <w:pPr>
        <w:rPr>
          <w:rFonts w:ascii="Tahoma" w:hAnsi="Tahoma" w:cs="Tahoma"/>
          <w:b/>
          <w:sz w:val="28"/>
          <w:szCs w:val="28"/>
        </w:rPr>
      </w:pPr>
    </w:p>
    <w:p w:rsidR="00525606" w:rsidRDefault="00525606">
      <w:pPr>
        <w:rPr>
          <w:rFonts w:ascii="Tahoma" w:hAnsi="Tahoma" w:cs="Tahoma"/>
          <w:b/>
          <w:sz w:val="28"/>
          <w:szCs w:val="28"/>
        </w:rPr>
      </w:pPr>
    </w:p>
    <w:p w:rsidR="00525606" w:rsidRDefault="00525606">
      <w:pPr>
        <w:rPr>
          <w:rFonts w:ascii="Tahoma" w:hAnsi="Tahoma" w:cs="Tahoma"/>
          <w:b/>
          <w:sz w:val="28"/>
          <w:szCs w:val="28"/>
        </w:rPr>
      </w:pPr>
      <w:r>
        <w:rPr>
          <w:rFonts w:ascii="Tahoma" w:hAnsi="Tahoma" w:cs="Tahoma"/>
          <w:b/>
          <w:sz w:val="28"/>
          <w:szCs w:val="28"/>
        </w:rPr>
        <w:t>Bibliography Quality Content (5 pts):</w:t>
      </w:r>
    </w:p>
    <w:p w:rsidR="00525606" w:rsidRDefault="00525606">
      <w:pPr>
        <w:rPr>
          <w:rFonts w:ascii="Tahoma" w:hAnsi="Tahoma" w:cs="Tahoma"/>
          <w:b/>
          <w:sz w:val="28"/>
          <w:szCs w:val="28"/>
        </w:rPr>
      </w:pPr>
    </w:p>
    <w:p w:rsidR="00525606" w:rsidRDefault="00525606">
      <w:pPr>
        <w:rPr>
          <w:rFonts w:ascii="Tahoma" w:hAnsi="Tahoma" w:cs="Tahoma"/>
          <w:sz w:val="22"/>
          <w:szCs w:val="22"/>
        </w:rPr>
      </w:pPr>
      <w:r>
        <w:rPr>
          <w:rFonts w:ascii="Tahoma" w:hAnsi="Tahoma" w:cs="Tahoma"/>
          <w:sz w:val="22"/>
          <w:szCs w:val="22"/>
        </w:rPr>
        <w:t>5- Works cited contains more than 6 quality research sources that are cited accurately and appropriately throughout the project report</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4- Works cited contains at least 5 quality research sources that are cited accurately and appropriately throughout the report and may contain a few minor internal documenting errors</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3- Works cited contains 5 quality research sources, but may not cite all sources in an effective manner throughout the report</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1- Works cited may contain 5 sources, but are not of quality origin and works are not documented clearly throughout the report.</w:t>
      </w:r>
    </w:p>
    <w:p w:rsidR="00525606" w:rsidRDefault="00525606">
      <w:pPr>
        <w:rPr>
          <w:rFonts w:ascii="Tahoma" w:hAnsi="Tahoma" w:cs="Tahoma"/>
          <w:sz w:val="22"/>
          <w:szCs w:val="22"/>
        </w:rPr>
      </w:pPr>
    </w:p>
    <w:p w:rsidR="00525606" w:rsidRDefault="00525606">
      <w:pPr>
        <w:rPr>
          <w:rFonts w:ascii="Tahoma" w:hAnsi="Tahoma" w:cs="Tahoma"/>
          <w:sz w:val="22"/>
          <w:szCs w:val="22"/>
        </w:rPr>
      </w:pPr>
    </w:p>
    <w:p w:rsidR="00A45A6C" w:rsidRDefault="00A45A6C">
      <w:pPr>
        <w:rPr>
          <w:rFonts w:ascii="Tahoma" w:hAnsi="Tahoma" w:cs="Tahoma"/>
          <w:b/>
          <w:sz w:val="28"/>
          <w:szCs w:val="28"/>
        </w:rPr>
      </w:pPr>
    </w:p>
    <w:p w:rsidR="00A45A6C" w:rsidRDefault="00A45A6C">
      <w:pPr>
        <w:rPr>
          <w:rFonts w:ascii="Tahoma" w:hAnsi="Tahoma" w:cs="Tahoma"/>
          <w:b/>
          <w:sz w:val="28"/>
          <w:szCs w:val="28"/>
        </w:rPr>
      </w:pPr>
    </w:p>
    <w:p w:rsidR="00525606" w:rsidRDefault="00525606">
      <w:pPr>
        <w:rPr>
          <w:rFonts w:ascii="Tahoma" w:hAnsi="Tahoma" w:cs="Tahoma"/>
          <w:b/>
          <w:sz w:val="28"/>
          <w:szCs w:val="28"/>
        </w:rPr>
      </w:pPr>
      <w:r>
        <w:rPr>
          <w:rFonts w:ascii="Tahoma" w:hAnsi="Tahoma" w:cs="Tahoma"/>
          <w:b/>
          <w:sz w:val="28"/>
          <w:szCs w:val="28"/>
        </w:rPr>
        <w:t>Syntax (5 pts):</w:t>
      </w:r>
    </w:p>
    <w:p w:rsidR="00525606" w:rsidRDefault="00525606">
      <w:pPr>
        <w:rPr>
          <w:rFonts w:ascii="Tahoma" w:hAnsi="Tahoma" w:cs="Tahoma"/>
          <w:b/>
          <w:sz w:val="28"/>
          <w:szCs w:val="28"/>
        </w:rPr>
      </w:pPr>
    </w:p>
    <w:p w:rsidR="00525606" w:rsidRDefault="00525606">
      <w:pPr>
        <w:rPr>
          <w:rFonts w:ascii="Tahoma" w:hAnsi="Tahoma" w:cs="Tahoma"/>
          <w:sz w:val="22"/>
          <w:szCs w:val="22"/>
        </w:rPr>
      </w:pPr>
      <w:r>
        <w:rPr>
          <w:rFonts w:ascii="Tahoma" w:hAnsi="Tahoma" w:cs="Tahoma"/>
          <w:sz w:val="22"/>
          <w:szCs w:val="22"/>
        </w:rPr>
        <w:t>5- All elements of syntax: grammar, spelling, passive voice, internal citing of sources are accurate and appropriately used</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4- One element of syntax contains minor errors (i.e. spelling)</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3- Two elements of syntax contain minor errors, or one element contains a major error</w:t>
      </w:r>
    </w:p>
    <w:p w:rsidR="00525606" w:rsidRDefault="00525606">
      <w:pPr>
        <w:rPr>
          <w:rFonts w:ascii="Tahoma" w:hAnsi="Tahoma" w:cs="Tahoma"/>
          <w:sz w:val="22"/>
          <w:szCs w:val="22"/>
        </w:rPr>
      </w:pPr>
    </w:p>
    <w:p w:rsidR="00525606" w:rsidRDefault="00525606">
      <w:pPr>
        <w:rPr>
          <w:rFonts w:ascii="Tahoma" w:hAnsi="Tahoma" w:cs="Tahoma"/>
          <w:sz w:val="22"/>
          <w:szCs w:val="22"/>
        </w:rPr>
      </w:pPr>
      <w:r>
        <w:rPr>
          <w:rFonts w:ascii="Tahoma" w:hAnsi="Tahoma" w:cs="Tahoma"/>
          <w:sz w:val="22"/>
          <w:szCs w:val="22"/>
        </w:rPr>
        <w:t>2- More than two elements of syntax contain minor errors, or two elements contain major errors</w:t>
      </w:r>
    </w:p>
    <w:p w:rsidR="00525606" w:rsidRDefault="00525606">
      <w:pPr>
        <w:rPr>
          <w:rFonts w:ascii="Tahoma" w:hAnsi="Tahoma" w:cs="Tahoma"/>
          <w:sz w:val="22"/>
          <w:szCs w:val="22"/>
        </w:rPr>
      </w:pPr>
    </w:p>
    <w:p w:rsidR="00525606" w:rsidRPr="00411DD3" w:rsidRDefault="00525606">
      <w:pPr>
        <w:rPr>
          <w:rFonts w:ascii="Tahoma" w:hAnsi="Tahoma" w:cs="Tahoma"/>
          <w:b/>
        </w:rPr>
      </w:pPr>
      <w:r w:rsidRPr="00411DD3">
        <w:rPr>
          <w:rFonts w:ascii="Tahoma" w:hAnsi="Tahoma" w:cs="Tahoma"/>
          <w:b/>
        </w:rPr>
        <w:t>NOTE: Assessing teacher reserves the right to score elements between rubric score indicators if appropriate</w:t>
      </w:r>
      <w:r w:rsidR="005B2B51" w:rsidRPr="00411DD3">
        <w:rPr>
          <w:rFonts w:ascii="Tahoma" w:hAnsi="Tahoma" w:cs="Tahoma"/>
          <w:b/>
        </w:rPr>
        <w:t xml:space="preserve"> (</w:t>
      </w:r>
      <w:proofErr w:type="spellStart"/>
      <w:r w:rsidR="005B2B51" w:rsidRPr="00411DD3">
        <w:rPr>
          <w:rFonts w:ascii="Tahoma" w:hAnsi="Tahoma" w:cs="Tahoma"/>
          <w:b/>
        </w:rPr>
        <w:t>ie</w:t>
      </w:r>
      <w:proofErr w:type="spellEnd"/>
      <w:r w:rsidR="005B2B51" w:rsidRPr="00411DD3">
        <w:rPr>
          <w:rFonts w:ascii="Tahoma" w:hAnsi="Tahoma" w:cs="Tahoma"/>
          <w:b/>
        </w:rPr>
        <w:t xml:space="preserve"> 4.5, 2.5, etc.)</w:t>
      </w:r>
      <w:r w:rsidRPr="00411DD3">
        <w:rPr>
          <w:rFonts w:ascii="Tahoma" w:hAnsi="Tahoma" w:cs="Tahoma"/>
          <w:b/>
        </w:rPr>
        <w:t xml:space="preserve">. </w:t>
      </w:r>
    </w:p>
    <w:p w:rsidR="00525606" w:rsidRPr="00411DD3" w:rsidRDefault="00525606">
      <w:pPr>
        <w:rPr>
          <w:rFonts w:ascii="Tahoma" w:hAnsi="Tahoma" w:cs="Tahoma"/>
        </w:rPr>
      </w:pPr>
    </w:p>
    <w:p w:rsidR="00525606" w:rsidRPr="00411DD3" w:rsidRDefault="00525606">
      <w:pPr>
        <w:rPr>
          <w:rFonts w:ascii="Tahoma" w:hAnsi="Tahoma" w:cs="Tahoma"/>
        </w:rPr>
      </w:pPr>
    </w:p>
    <w:p w:rsidR="00525606" w:rsidRPr="00411DD3" w:rsidRDefault="00525606">
      <w:pPr>
        <w:rPr>
          <w:rFonts w:ascii="Tahoma" w:hAnsi="Tahoma" w:cs="Tahoma"/>
        </w:rPr>
      </w:pPr>
    </w:p>
    <w:p w:rsidR="00525606" w:rsidRPr="00411DD3" w:rsidRDefault="00525606">
      <w:pPr>
        <w:rPr>
          <w:rFonts w:ascii="Tahoma" w:hAnsi="Tahoma" w:cs="Tahoma"/>
        </w:rPr>
      </w:pPr>
    </w:p>
    <w:p w:rsidR="00525606" w:rsidRPr="00411DD3" w:rsidRDefault="00525606">
      <w:pPr>
        <w:rPr>
          <w:rFonts w:ascii="Tahoma" w:hAnsi="Tahoma" w:cs="Tahoma"/>
        </w:rPr>
      </w:pPr>
    </w:p>
    <w:p w:rsidR="00525606" w:rsidRPr="00411DD3" w:rsidRDefault="00525606"/>
    <w:p w:rsidR="00525606" w:rsidRPr="00411DD3" w:rsidRDefault="00525606"/>
    <w:p w:rsidR="00525606" w:rsidRPr="00411DD3" w:rsidRDefault="00525606"/>
    <w:p w:rsidR="00525606" w:rsidRPr="00411DD3" w:rsidRDefault="00525606"/>
    <w:p w:rsidR="00525606" w:rsidRPr="00411DD3" w:rsidRDefault="00525606"/>
    <w:p w:rsidR="00525606" w:rsidRPr="00411DD3" w:rsidRDefault="00525606"/>
    <w:p w:rsidR="005864BD" w:rsidRPr="00411DD3" w:rsidRDefault="005864BD"/>
    <w:p w:rsidR="005B2B51" w:rsidRPr="00411DD3" w:rsidRDefault="005B2B51"/>
    <w:p w:rsidR="005B2B51" w:rsidRPr="00411DD3" w:rsidRDefault="005B2B51"/>
    <w:p w:rsidR="005B2B51" w:rsidRPr="00411DD3" w:rsidRDefault="005B2B51"/>
    <w:p w:rsidR="005B2B51" w:rsidRPr="00411DD3" w:rsidRDefault="005B2B51"/>
    <w:p w:rsidR="005B2B51" w:rsidRPr="00411DD3" w:rsidRDefault="005B2B51"/>
    <w:p w:rsidR="005B2B51" w:rsidRPr="00411DD3" w:rsidRDefault="005B2B51"/>
    <w:p w:rsidR="005B2B51" w:rsidRPr="00411DD3" w:rsidRDefault="005B2B51"/>
    <w:p w:rsidR="005B2B51" w:rsidRPr="00411DD3" w:rsidRDefault="005B2B51"/>
    <w:p w:rsidR="005B2B51" w:rsidRPr="00411DD3" w:rsidRDefault="005B2B51"/>
    <w:p w:rsidR="005B2B51" w:rsidRPr="00411DD3" w:rsidRDefault="005B2B51"/>
    <w:p w:rsidR="005B2B51" w:rsidRPr="00411DD3" w:rsidRDefault="005B2B51"/>
    <w:p w:rsidR="005B2B51" w:rsidRPr="00411DD3" w:rsidRDefault="005B2B51"/>
    <w:p w:rsidR="005B2B51" w:rsidRPr="00411DD3" w:rsidRDefault="005B2B51"/>
    <w:p w:rsidR="005B2B51" w:rsidRDefault="005B2B51"/>
    <w:p w:rsidR="00132B55" w:rsidRDefault="00132B55"/>
    <w:p w:rsidR="00132B55" w:rsidRPr="00411DD3" w:rsidRDefault="00132B55"/>
    <w:p w:rsidR="005B2B51" w:rsidRPr="00411DD3" w:rsidRDefault="005B2B51"/>
    <w:p w:rsidR="005B2B51" w:rsidRPr="00411DD3" w:rsidRDefault="005B2B51"/>
    <w:p w:rsidR="005B2B51" w:rsidRPr="00411DD3" w:rsidRDefault="005B2B51"/>
    <w:p w:rsidR="005B2B51" w:rsidRPr="00411DD3" w:rsidRDefault="005B2B51"/>
    <w:p w:rsidR="00525606" w:rsidRPr="00804643" w:rsidRDefault="00525606" w:rsidP="00132B55">
      <w:pPr>
        <w:rPr>
          <w:rFonts w:ascii="Tahoma" w:hAnsi="Tahoma" w:cs="Tahoma"/>
          <w:b/>
          <w:sz w:val="48"/>
          <w:szCs w:val="48"/>
        </w:rPr>
      </w:pPr>
      <w:r w:rsidRPr="00804643">
        <w:rPr>
          <w:rFonts w:ascii="Tahoma" w:hAnsi="Tahoma" w:cs="Tahoma"/>
          <w:b/>
          <w:sz w:val="48"/>
          <w:szCs w:val="48"/>
        </w:rPr>
        <w:t>Fulfilling Science Fair Requirement</w:t>
      </w:r>
    </w:p>
    <w:p w:rsidR="00525606" w:rsidRPr="00411DD3" w:rsidRDefault="00525606" w:rsidP="00132B55">
      <w:pPr>
        <w:jc w:val="center"/>
        <w:rPr>
          <w:rFonts w:ascii="Tahoma" w:hAnsi="Tahoma" w:cs="Tahoma"/>
          <w:b/>
        </w:rPr>
      </w:pPr>
    </w:p>
    <w:p w:rsidR="00525606" w:rsidRPr="00411DD3" w:rsidRDefault="00525606">
      <w:pPr>
        <w:rPr>
          <w:rFonts w:ascii="Tahoma" w:hAnsi="Tahoma" w:cs="Tahoma"/>
          <w:b/>
          <w:u w:val="single"/>
        </w:rPr>
      </w:pPr>
      <w:r w:rsidRPr="00411DD3">
        <w:rPr>
          <w:rFonts w:ascii="Tahoma" w:hAnsi="Tahoma" w:cs="Tahoma"/>
          <w:b/>
          <w:u w:val="single"/>
        </w:rPr>
        <w:t>Type I</w:t>
      </w:r>
      <w:r w:rsidR="00A24B13" w:rsidRPr="00411DD3">
        <w:rPr>
          <w:rFonts w:ascii="Tahoma" w:hAnsi="Tahoma" w:cs="Tahoma"/>
          <w:b/>
          <w:u w:val="single"/>
        </w:rPr>
        <w:t xml:space="preserve"> projects (NM</w:t>
      </w:r>
      <w:r w:rsidRPr="00411DD3">
        <w:rPr>
          <w:rFonts w:ascii="Tahoma" w:hAnsi="Tahoma" w:cs="Tahoma"/>
          <w:b/>
          <w:u w:val="single"/>
        </w:rPr>
        <w:t>SEF qualifiers)</w:t>
      </w:r>
    </w:p>
    <w:p w:rsidR="00525606" w:rsidRPr="00411DD3" w:rsidRDefault="00525606">
      <w:pPr>
        <w:rPr>
          <w:rFonts w:ascii="Tahoma" w:hAnsi="Tahoma" w:cs="Tahoma"/>
          <w:b/>
        </w:rPr>
      </w:pPr>
    </w:p>
    <w:p w:rsidR="00525606" w:rsidRPr="00411DD3" w:rsidRDefault="00525606">
      <w:pPr>
        <w:rPr>
          <w:rFonts w:ascii="Tahoma" w:hAnsi="Tahoma" w:cs="Tahoma"/>
        </w:rPr>
      </w:pPr>
      <w:r w:rsidRPr="00411DD3">
        <w:rPr>
          <w:rFonts w:ascii="Tahoma" w:hAnsi="Tahoma" w:cs="Tahoma"/>
          <w:b/>
        </w:rPr>
        <w:tab/>
      </w:r>
      <w:r w:rsidRPr="00411DD3">
        <w:rPr>
          <w:rFonts w:ascii="Tahoma" w:hAnsi="Tahoma" w:cs="Tahoma"/>
        </w:rPr>
        <w:t>In addition to fulfilling the requirements of the local CV</w:t>
      </w:r>
      <w:r w:rsidR="00A24B13" w:rsidRPr="00411DD3">
        <w:rPr>
          <w:rFonts w:ascii="Tahoma" w:hAnsi="Tahoma" w:cs="Tahoma"/>
        </w:rPr>
        <w:t xml:space="preserve"> Science F</w:t>
      </w:r>
      <w:r w:rsidRPr="00411DD3">
        <w:rPr>
          <w:rFonts w:ascii="Tahoma" w:hAnsi="Tahoma" w:cs="Tahoma"/>
        </w:rPr>
        <w:t xml:space="preserve">air, your project </w:t>
      </w:r>
      <w:r w:rsidR="00A24B13" w:rsidRPr="00411DD3">
        <w:rPr>
          <w:rFonts w:ascii="Tahoma" w:hAnsi="Tahoma" w:cs="Tahoma"/>
        </w:rPr>
        <w:t>also must be approved for the NM</w:t>
      </w:r>
      <w:r w:rsidRPr="00411DD3">
        <w:rPr>
          <w:rFonts w:ascii="Tahoma" w:hAnsi="Tahoma" w:cs="Tahoma"/>
        </w:rPr>
        <w:t xml:space="preserve">SEF fair according to its standards.  Finally, in order to </w:t>
      </w:r>
      <w:r w:rsidRPr="00411DD3">
        <w:rPr>
          <w:rFonts w:ascii="Tahoma" w:hAnsi="Tahoma" w:cs="Tahoma"/>
          <w:u w:val="single"/>
        </w:rPr>
        <w:t>maintain</w:t>
      </w:r>
      <w:r w:rsidRPr="00411DD3">
        <w:rPr>
          <w:rFonts w:ascii="Tahoma" w:hAnsi="Tahoma" w:cs="Tahoma"/>
        </w:rPr>
        <w:t xml:space="preserve"> your honors science fair grade overall, you must compete in the </w:t>
      </w:r>
      <w:r w:rsidR="00A24B13" w:rsidRPr="00411DD3">
        <w:rPr>
          <w:rFonts w:ascii="Tahoma" w:hAnsi="Tahoma" w:cs="Tahoma"/>
        </w:rPr>
        <w:t>NM</w:t>
      </w:r>
      <w:r w:rsidRPr="00411DD3">
        <w:rPr>
          <w:rFonts w:ascii="Tahoma" w:hAnsi="Tahoma" w:cs="Tahoma"/>
        </w:rPr>
        <w:t>SEF fair according to ALL of the guidelines in your honors science contract (in which you have already signed). Congratulations on being selected.  Now is the time to reap the rewards for your efforts.</w:t>
      </w:r>
    </w:p>
    <w:p w:rsidR="00525606" w:rsidRPr="00411DD3" w:rsidRDefault="00525606">
      <w:pPr>
        <w:rPr>
          <w:rFonts w:ascii="Tahoma" w:hAnsi="Tahoma" w:cs="Tahoma"/>
        </w:rPr>
      </w:pPr>
    </w:p>
    <w:p w:rsidR="00525606" w:rsidRPr="00411DD3" w:rsidRDefault="00525606">
      <w:pPr>
        <w:rPr>
          <w:rFonts w:ascii="Tahoma" w:hAnsi="Tahoma" w:cs="Tahoma"/>
        </w:rPr>
      </w:pPr>
    </w:p>
    <w:p w:rsidR="00525606" w:rsidRPr="00411DD3" w:rsidRDefault="00A24B13">
      <w:pPr>
        <w:rPr>
          <w:rFonts w:ascii="Tahoma" w:hAnsi="Tahoma" w:cs="Tahoma"/>
          <w:b/>
          <w:u w:val="single"/>
        </w:rPr>
      </w:pPr>
      <w:r w:rsidRPr="00411DD3">
        <w:rPr>
          <w:rFonts w:ascii="Tahoma" w:hAnsi="Tahoma" w:cs="Tahoma"/>
          <w:b/>
          <w:u w:val="single"/>
        </w:rPr>
        <w:t>Type II projects (non-NM</w:t>
      </w:r>
      <w:r w:rsidR="00525606" w:rsidRPr="00411DD3">
        <w:rPr>
          <w:rFonts w:ascii="Tahoma" w:hAnsi="Tahoma" w:cs="Tahoma"/>
          <w:b/>
          <w:u w:val="single"/>
        </w:rPr>
        <w:t>SEF projects)</w:t>
      </w:r>
    </w:p>
    <w:p w:rsidR="00525606" w:rsidRPr="00411DD3" w:rsidRDefault="00525606">
      <w:pPr>
        <w:rPr>
          <w:rFonts w:ascii="Tahoma" w:hAnsi="Tahoma" w:cs="Tahoma"/>
          <w:b/>
        </w:rPr>
      </w:pPr>
    </w:p>
    <w:p w:rsidR="00525606" w:rsidRPr="00411DD3" w:rsidRDefault="00525606">
      <w:pPr>
        <w:rPr>
          <w:rFonts w:ascii="Tahoma" w:hAnsi="Tahoma" w:cs="Tahoma"/>
        </w:rPr>
      </w:pPr>
      <w:r w:rsidRPr="00411DD3">
        <w:rPr>
          <w:rFonts w:ascii="Tahoma" w:hAnsi="Tahoma" w:cs="Tahoma"/>
        </w:rPr>
        <w:tab/>
        <w:t xml:space="preserve">If your project was not selected (or qualified) for entry in the </w:t>
      </w:r>
      <w:r w:rsidR="00A24B13" w:rsidRPr="00411DD3">
        <w:rPr>
          <w:rFonts w:ascii="Tahoma" w:hAnsi="Tahoma" w:cs="Tahoma"/>
        </w:rPr>
        <w:t>NM</w:t>
      </w:r>
      <w:r w:rsidRPr="00411DD3">
        <w:rPr>
          <w:rFonts w:ascii="Tahoma" w:hAnsi="Tahoma" w:cs="Tahoma"/>
        </w:rPr>
        <w:t>SEF fair, you must complete the following assignment to maintain your honors science fair grade:</w:t>
      </w:r>
    </w:p>
    <w:p w:rsidR="00525606" w:rsidRPr="00411DD3" w:rsidRDefault="00525606">
      <w:pPr>
        <w:rPr>
          <w:rFonts w:ascii="Tahoma" w:hAnsi="Tahoma" w:cs="Tahoma"/>
        </w:rPr>
      </w:pPr>
    </w:p>
    <w:p w:rsidR="00FB07E8" w:rsidRPr="00411DD3" w:rsidRDefault="00525606">
      <w:pPr>
        <w:rPr>
          <w:rFonts w:ascii="Tahoma" w:hAnsi="Tahoma" w:cs="Tahoma"/>
        </w:rPr>
      </w:pPr>
      <w:r w:rsidRPr="00411DD3">
        <w:rPr>
          <w:rFonts w:ascii="Tahoma" w:hAnsi="Tahoma" w:cs="Tahoma"/>
        </w:rPr>
        <w:tab/>
        <w:t>In addition to your science fair project</w:t>
      </w:r>
      <w:r w:rsidR="00800579" w:rsidRPr="00411DD3">
        <w:rPr>
          <w:rFonts w:ascii="Tahoma" w:hAnsi="Tahoma" w:cs="Tahoma"/>
        </w:rPr>
        <w:t xml:space="preserve"> being</w:t>
      </w:r>
      <w:r w:rsidRPr="00411DD3">
        <w:rPr>
          <w:rFonts w:ascii="Tahoma" w:hAnsi="Tahoma" w:cs="Tahoma"/>
        </w:rPr>
        <w:t xml:space="preserve"> submitted on time</w:t>
      </w:r>
      <w:r w:rsidR="00FB07E8" w:rsidRPr="00411DD3">
        <w:rPr>
          <w:rFonts w:ascii="Tahoma" w:hAnsi="Tahoma" w:cs="Tahoma"/>
        </w:rPr>
        <w:t>,</w:t>
      </w:r>
      <w:r w:rsidRPr="00411DD3">
        <w:rPr>
          <w:rFonts w:ascii="Tahoma" w:hAnsi="Tahoma" w:cs="Tahoma"/>
        </w:rPr>
        <w:t xml:space="preserve"> and </w:t>
      </w:r>
      <w:r w:rsidR="000728E2" w:rsidRPr="00411DD3">
        <w:rPr>
          <w:rFonts w:ascii="Tahoma" w:hAnsi="Tahoma" w:cs="Tahoma"/>
        </w:rPr>
        <w:t>be</w:t>
      </w:r>
      <w:r w:rsidR="00800579" w:rsidRPr="00411DD3">
        <w:rPr>
          <w:rFonts w:ascii="Tahoma" w:hAnsi="Tahoma" w:cs="Tahoma"/>
        </w:rPr>
        <w:t>ing</w:t>
      </w:r>
      <w:r w:rsidRPr="00411DD3">
        <w:rPr>
          <w:rFonts w:ascii="Tahoma" w:hAnsi="Tahoma" w:cs="Tahoma"/>
        </w:rPr>
        <w:t xml:space="preserve"> acceptable </w:t>
      </w:r>
      <w:r w:rsidR="000728E2" w:rsidRPr="00411DD3">
        <w:rPr>
          <w:rFonts w:ascii="Tahoma" w:hAnsi="Tahoma" w:cs="Tahoma"/>
        </w:rPr>
        <w:t xml:space="preserve">to the </w:t>
      </w:r>
      <w:r w:rsidRPr="00411DD3">
        <w:rPr>
          <w:rFonts w:ascii="Tahoma" w:hAnsi="Tahoma" w:cs="Tahoma"/>
        </w:rPr>
        <w:t>standards</w:t>
      </w:r>
      <w:r w:rsidR="000728E2" w:rsidRPr="00411DD3">
        <w:rPr>
          <w:rFonts w:ascii="Tahoma" w:hAnsi="Tahoma" w:cs="Tahoma"/>
        </w:rPr>
        <w:t xml:space="preserve"> as explained within this document</w:t>
      </w:r>
      <w:r w:rsidR="00A24B13" w:rsidRPr="00411DD3">
        <w:rPr>
          <w:rFonts w:ascii="Tahoma" w:hAnsi="Tahoma" w:cs="Tahoma"/>
        </w:rPr>
        <w:t xml:space="preserve"> </w:t>
      </w:r>
      <w:r w:rsidRPr="00411DD3">
        <w:rPr>
          <w:rFonts w:ascii="Tahoma" w:hAnsi="Tahoma" w:cs="Tahoma"/>
        </w:rPr>
        <w:t xml:space="preserve">, you are required to complete a reflective research paper </w:t>
      </w:r>
      <w:r w:rsidR="001E684C" w:rsidRPr="00411DD3">
        <w:rPr>
          <w:rFonts w:ascii="Tahoma" w:hAnsi="Tahoma" w:cs="Tahoma"/>
        </w:rPr>
        <w:t xml:space="preserve">(RRP) </w:t>
      </w:r>
      <w:r w:rsidRPr="00411DD3">
        <w:rPr>
          <w:rFonts w:ascii="Tahoma" w:hAnsi="Tahoma" w:cs="Tahoma"/>
        </w:rPr>
        <w:t>on your topic (project).  This paper will be in research paper format with a thesis, supporting paragraphs and thoughtful conclusion.  The length should be 3-5 pages in 12 point Times New Roman font</w:t>
      </w:r>
      <w:r w:rsidR="008C6E2D" w:rsidRPr="00411DD3">
        <w:rPr>
          <w:rFonts w:ascii="Tahoma" w:hAnsi="Tahoma" w:cs="Tahoma"/>
        </w:rPr>
        <w:t>, single-spaced</w:t>
      </w:r>
      <w:r w:rsidR="005D7324" w:rsidRPr="00411DD3">
        <w:rPr>
          <w:rFonts w:ascii="Tahoma" w:hAnsi="Tahoma" w:cs="Tahoma"/>
        </w:rPr>
        <w:t xml:space="preserve"> </w:t>
      </w:r>
      <w:r w:rsidRPr="00411DD3">
        <w:rPr>
          <w:rFonts w:ascii="Tahoma" w:hAnsi="Tahoma" w:cs="Tahoma"/>
        </w:rPr>
        <w:t>(excluding</w:t>
      </w:r>
      <w:r w:rsidR="008C6E2D" w:rsidRPr="00411DD3">
        <w:rPr>
          <w:rFonts w:ascii="Tahoma" w:hAnsi="Tahoma" w:cs="Tahoma"/>
        </w:rPr>
        <w:t xml:space="preserve"> the</w:t>
      </w:r>
      <w:r w:rsidRPr="00411DD3">
        <w:rPr>
          <w:rFonts w:ascii="Tahoma" w:hAnsi="Tahoma" w:cs="Tahoma"/>
        </w:rPr>
        <w:t xml:space="preserve"> works cited page).</w:t>
      </w:r>
      <w:r w:rsidR="005D7324" w:rsidRPr="00411DD3">
        <w:rPr>
          <w:rFonts w:ascii="Tahoma" w:hAnsi="Tahoma" w:cs="Tahoma"/>
        </w:rPr>
        <w:t xml:space="preserve"> </w:t>
      </w:r>
      <w:r w:rsidR="001E684C" w:rsidRPr="00411DD3">
        <w:rPr>
          <w:rFonts w:ascii="Tahoma" w:hAnsi="Tahoma" w:cs="Tahoma"/>
        </w:rPr>
        <w:t xml:space="preserve">In addition to the RRP, you will also arrange </w:t>
      </w:r>
      <w:r w:rsidR="008B47D4" w:rsidRPr="00411DD3">
        <w:rPr>
          <w:rFonts w:ascii="Tahoma" w:hAnsi="Tahoma" w:cs="Tahoma"/>
        </w:rPr>
        <w:t xml:space="preserve">for a formal or informal meeting at your teacher’s discretion, </w:t>
      </w:r>
      <w:r w:rsidR="001E684C" w:rsidRPr="00411DD3">
        <w:rPr>
          <w:rFonts w:ascii="Tahoma" w:hAnsi="Tahoma" w:cs="Tahoma"/>
        </w:rPr>
        <w:t xml:space="preserve">to meet </w:t>
      </w:r>
      <w:r w:rsidR="00D11629" w:rsidRPr="00411DD3">
        <w:rPr>
          <w:rFonts w:ascii="Tahoma" w:hAnsi="Tahoma" w:cs="Tahoma"/>
        </w:rPr>
        <w:t xml:space="preserve">and </w:t>
      </w:r>
      <w:r w:rsidR="001E684C" w:rsidRPr="00411DD3">
        <w:rPr>
          <w:rFonts w:ascii="Tahoma" w:hAnsi="Tahoma" w:cs="Tahoma"/>
        </w:rPr>
        <w:t xml:space="preserve">discuss your project, possible revisions </w:t>
      </w:r>
      <w:r w:rsidR="008B47D4" w:rsidRPr="00411DD3">
        <w:rPr>
          <w:rFonts w:ascii="Tahoma" w:hAnsi="Tahoma" w:cs="Tahoma"/>
        </w:rPr>
        <w:t>to</w:t>
      </w:r>
      <w:r w:rsidR="001E684C" w:rsidRPr="00411DD3">
        <w:rPr>
          <w:rFonts w:ascii="Tahoma" w:hAnsi="Tahoma" w:cs="Tahoma"/>
        </w:rPr>
        <w:t xml:space="preserve"> your project</w:t>
      </w:r>
      <w:r w:rsidR="00D11629" w:rsidRPr="00411DD3">
        <w:rPr>
          <w:rFonts w:ascii="Tahoma" w:hAnsi="Tahoma" w:cs="Tahoma"/>
        </w:rPr>
        <w:t xml:space="preserve">, and/or your reflective research paper. The meeting must take place </w:t>
      </w:r>
      <w:r w:rsidR="001815A9" w:rsidRPr="00411DD3">
        <w:rPr>
          <w:rFonts w:ascii="Tahoma" w:hAnsi="Tahoma" w:cs="Tahoma"/>
        </w:rPr>
        <w:t xml:space="preserve">sometime </w:t>
      </w:r>
      <w:r w:rsidR="001815A9" w:rsidRPr="00411DD3">
        <w:rPr>
          <w:rFonts w:ascii="Tahoma" w:hAnsi="Tahoma" w:cs="Tahoma"/>
          <w:u w:val="single"/>
        </w:rPr>
        <w:t>before</w:t>
      </w:r>
      <w:r w:rsidR="00D11629" w:rsidRPr="00411DD3">
        <w:rPr>
          <w:rFonts w:ascii="Tahoma" w:hAnsi="Tahoma" w:cs="Tahoma"/>
        </w:rPr>
        <w:t xml:space="preserve"> the </w:t>
      </w:r>
      <w:proofErr w:type="spellStart"/>
      <w:r w:rsidR="00D11629" w:rsidRPr="00411DD3">
        <w:rPr>
          <w:rFonts w:ascii="Tahoma" w:hAnsi="Tahoma" w:cs="Tahoma"/>
        </w:rPr>
        <w:t>the</w:t>
      </w:r>
      <w:proofErr w:type="spellEnd"/>
      <w:r w:rsidR="00D11629" w:rsidRPr="00411DD3">
        <w:rPr>
          <w:rFonts w:ascii="Tahoma" w:hAnsi="Tahoma" w:cs="Tahoma"/>
        </w:rPr>
        <w:t xml:space="preserve"> NMSEF and the</w:t>
      </w:r>
      <w:r w:rsidR="001E684C" w:rsidRPr="00411DD3">
        <w:rPr>
          <w:rFonts w:ascii="Tahoma" w:hAnsi="Tahoma" w:cs="Tahoma"/>
        </w:rPr>
        <w:t xml:space="preserve"> RRP is due </w:t>
      </w:r>
      <w:r w:rsidR="00D11629" w:rsidRPr="00411DD3">
        <w:rPr>
          <w:rFonts w:ascii="Tahoma" w:hAnsi="Tahoma" w:cs="Tahoma"/>
        </w:rPr>
        <w:t xml:space="preserve">at least three days </w:t>
      </w:r>
      <w:r w:rsidR="001E684C" w:rsidRPr="00411DD3">
        <w:rPr>
          <w:rFonts w:ascii="Tahoma" w:hAnsi="Tahoma" w:cs="Tahoma"/>
          <w:u w:val="single"/>
        </w:rPr>
        <w:t>before</w:t>
      </w:r>
      <w:r w:rsidR="001E684C" w:rsidRPr="00411DD3">
        <w:rPr>
          <w:rFonts w:ascii="Tahoma" w:hAnsi="Tahoma" w:cs="Tahoma"/>
        </w:rPr>
        <w:t xml:space="preserve"> the </w:t>
      </w:r>
      <w:r w:rsidR="00FB07E8" w:rsidRPr="00411DD3">
        <w:rPr>
          <w:rFonts w:ascii="Tahoma" w:hAnsi="Tahoma" w:cs="Tahoma"/>
        </w:rPr>
        <w:t>meeting with your honors science teacher.</w:t>
      </w:r>
      <w:r w:rsidR="000C5465" w:rsidRPr="00411DD3">
        <w:rPr>
          <w:rFonts w:ascii="Tahoma" w:hAnsi="Tahoma" w:cs="Tahoma"/>
        </w:rPr>
        <w:t xml:space="preserve"> Failure to meet these requirements will result in a reduction of your science fair project grade (see below).</w:t>
      </w:r>
    </w:p>
    <w:p w:rsidR="00FB07E8" w:rsidRPr="00411DD3" w:rsidRDefault="00FB07E8">
      <w:pPr>
        <w:rPr>
          <w:rFonts w:ascii="Tahoma" w:hAnsi="Tahoma" w:cs="Tahoma"/>
        </w:rPr>
      </w:pPr>
    </w:p>
    <w:p w:rsidR="006622B6" w:rsidRPr="00411DD3" w:rsidRDefault="006622B6">
      <w:pPr>
        <w:rPr>
          <w:rFonts w:ascii="Tahoma" w:hAnsi="Tahoma" w:cs="Tahoma"/>
          <w:b/>
        </w:rPr>
      </w:pPr>
    </w:p>
    <w:p w:rsidR="00525606" w:rsidRPr="00411DD3" w:rsidRDefault="00525606">
      <w:pPr>
        <w:rPr>
          <w:rFonts w:ascii="Tahoma" w:hAnsi="Tahoma" w:cs="Tahoma"/>
          <w:b/>
        </w:rPr>
      </w:pPr>
      <w:r w:rsidRPr="00411DD3">
        <w:rPr>
          <w:rFonts w:ascii="Tahoma" w:hAnsi="Tahoma" w:cs="Tahoma"/>
          <w:b/>
        </w:rPr>
        <w:t>What is a reflective research paper?</w:t>
      </w:r>
    </w:p>
    <w:p w:rsidR="00525606" w:rsidRPr="00411DD3" w:rsidRDefault="00525606">
      <w:pPr>
        <w:rPr>
          <w:rFonts w:ascii="Tahoma" w:hAnsi="Tahoma" w:cs="Tahoma"/>
          <w:b/>
        </w:rPr>
      </w:pPr>
    </w:p>
    <w:p w:rsidR="00525606" w:rsidRPr="00411DD3" w:rsidRDefault="00525606">
      <w:pPr>
        <w:rPr>
          <w:rFonts w:ascii="Tahoma" w:hAnsi="Tahoma" w:cs="Tahoma"/>
        </w:rPr>
      </w:pPr>
      <w:r w:rsidRPr="00411DD3">
        <w:rPr>
          <w:rFonts w:ascii="Tahoma" w:hAnsi="Tahoma" w:cs="Tahoma"/>
        </w:rPr>
        <w:tab/>
        <w:t>The reflective research paper will be an introspective look at your project.  Your projec</w:t>
      </w:r>
      <w:r w:rsidR="00A24B13" w:rsidRPr="00411DD3">
        <w:rPr>
          <w:rFonts w:ascii="Tahoma" w:hAnsi="Tahoma" w:cs="Tahoma"/>
        </w:rPr>
        <w:t>t did not get selected to the NM</w:t>
      </w:r>
      <w:r w:rsidRPr="00411DD3">
        <w:rPr>
          <w:rFonts w:ascii="Tahoma" w:hAnsi="Tahoma" w:cs="Tahoma"/>
        </w:rPr>
        <w:t>SEF.  Why?  What could/should you have done differently?  This is going to require more research.  You will have to resubmit your project notebook along with the reflective paper, so you will need different sources and many more of them. The paper should include no less than 5 new sources.  Look at this paper as an opportunity to learn from your errors in the scientific process.  This paper should NOT include anything about effort.  Do not say “I should have tried harder”, “I should have improved my display board” or “I should have done more testing.” The paper is not about exertion.  This paper should reexamine the mechanics of your project in the domain of scientific process…</w:t>
      </w:r>
    </w:p>
    <w:p w:rsidR="00525606" w:rsidRPr="00411DD3" w:rsidRDefault="00525606">
      <w:pPr>
        <w:rPr>
          <w:rFonts w:ascii="Tahoma" w:hAnsi="Tahoma" w:cs="Tahoma"/>
        </w:rPr>
      </w:pPr>
    </w:p>
    <w:p w:rsidR="00525606" w:rsidRPr="00411DD3" w:rsidRDefault="00525606">
      <w:pPr>
        <w:rPr>
          <w:rFonts w:ascii="Tahoma" w:hAnsi="Tahoma" w:cs="Tahoma"/>
        </w:rPr>
      </w:pPr>
      <w:r w:rsidRPr="00411DD3">
        <w:rPr>
          <w:rFonts w:ascii="Tahoma" w:hAnsi="Tahoma" w:cs="Tahoma"/>
        </w:rPr>
        <w:t xml:space="preserve">Your paper </w:t>
      </w:r>
      <w:r w:rsidRPr="00411DD3">
        <w:rPr>
          <w:rFonts w:ascii="Tahoma" w:hAnsi="Tahoma" w:cs="Tahoma"/>
          <w:b/>
          <w:u w:val="single"/>
        </w:rPr>
        <w:t>might</w:t>
      </w:r>
      <w:r w:rsidRPr="00411DD3">
        <w:rPr>
          <w:rFonts w:ascii="Tahoma" w:hAnsi="Tahoma" w:cs="Tahoma"/>
        </w:rPr>
        <w:t xml:space="preserve"> answer some of these questions:</w:t>
      </w:r>
    </w:p>
    <w:p w:rsidR="00525606" w:rsidRPr="00411DD3" w:rsidRDefault="00525606">
      <w:pPr>
        <w:rPr>
          <w:rFonts w:ascii="Tahoma" w:hAnsi="Tahoma" w:cs="Tahoma"/>
        </w:rPr>
      </w:pPr>
    </w:p>
    <w:p w:rsidR="00525606" w:rsidRPr="00411DD3" w:rsidRDefault="00525606">
      <w:pPr>
        <w:numPr>
          <w:ilvl w:val="0"/>
          <w:numId w:val="7"/>
        </w:numPr>
        <w:rPr>
          <w:rFonts w:ascii="Tahoma" w:hAnsi="Tahoma" w:cs="Tahoma"/>
        </w:rPr>
      </w:pPr>
      <w:r w:rsidRPr="00411DD3">
        <w:rPr>
          <w:rFonts w:ascii="Tahoma" w:hAnsi="Tahoma" w:cs="Tahoma"/>
        </w:rPr>
        <w:t>What instruments could have given better, more reliable data?</w:t>
      </w:r>
    </w:p>
    <w:p w:rsidR="00525606" w:rsidRPr="00411DD3" w:rsidRDefault="00525606">
      <w:pPr>
        <w:numPr>
          <w:ilvl w:val="0"/>
          <w:numId w:val="7"/>
        </w:numPr>
        <w:rPr>
          <w:rFonts w:ascii="Tahoma" w:hAnsi="Tahoma" w:cs="Tahoma"/>
        </w:rPr>
      </w:pPr>
      <w:r w:rsidRPr="00411DD3">
        <w:rPr>
          <w:rFonts w:ascii="Tahoma" w:hAnsi="Tahoma" w:cs="Tahoma"/>
        </w:rPr>
        <w:t>What process or technique could have gotten more quantitative results?</w:t>
      </w:r>
    </w:p>
    <w:p w:rsidR="00525606" w:rsidRPr="00411DD3" w:rsidRDefault="00525606">
      <w:pPr>
        <w:numPr>
          <w:ilvl w:val="0"/>
          <w:numId w:val="7"/>
        </w:numPr>
        <w:rPr>
          <w:rFonts w:ascii="Tahoma" w:hAnsi="Tahoma" w:cs="Tahoma"/>
        </w:rPr>
      </w:pPr>
      <w:r w:rsidRPr="00411DD3">
        <w:rPr>
          <w:rFonts w:ascii="Tahoma" w:hAnsi="Tahoma" w:cs="Tahoma"/>
        </w:rPr>
        <w:t>What statistical analysis could have aided my results?</w:t>
      </w:r>
    </w:p>
    <w:p w:rsidR="00525606" w:rsidRPr="00411DD3" w:rsidRDefault="00525606">
      <w:pPr>
        <w:numPr>
          <w:ilvl w:val="0"/>
          <w:numId w:val="7"/>
        </w:numPr>
        <w:rPr>
          <w:rFonts w:ascii="Tahoma" w:hAnsi="Tahoma" w:cs="Tahoma"/>
        </w:rPr>
      </w:pPr>
      <w:r w:rsidRPr="00411DD3">
        <w:rPr>
          <w:rFonts w:ascii="Tahoma" w:hAnsi="Tahoma" w:cs="Tahoma"/>
        </w:rPr>
        <w:t>How could I have improved my problem, procedure, data collection?</w:t>
      </w:r>
    </w:p>
    <w:p w:rsidR="00525606" w:rsidRPr="00411DD3" w:rsidRDefault="00525606">
      <w:pPr>
        <w:numPr>
          <w:ilvl w:val="0"/>
          <w:numId w:val="7"/>
        </w:numPr>
        <w:rPr>
          <w:rFonts w:ascii="Tahoma" w:hAnsi="Tahoma" w:cs="Tahoma"/>
        </w:rPr>
      </w:pPr>
      <w:r w:rsidRPr="00411DD3">
        <w:rPr>
          <w:rFonts w:ascii="Tahoma" w:hAnsi="Tahoma" w:cs="Tahoma"/>
        </w:rPr>
        <w:t>How could I better communicate the results into a meaningful conclusion?</w:t>
      </w:r>
    </w:p>
    <w:p w:rsidR="00525606" w:rsidRPr="00411DD3" w:rsidRDefault="00525606">
      <w:pPr>
        <w:numPr>
          <w:ilvl w:val="0"/>
          <w:numId w:val="7"/>
        </w:numPr>
        <w:rPr>
          <w:rFonts w:ascii="Tahoma" w:hAnsi="Tahoma" w:cs="Tahoma"/>
        </w:rPr>
      </w:pPr>
      <w:r w:rsidRPr="00411DD3">
        <w:rPr>
          <w:rFonts w:ascii="Tahoma" w:hAnsi="Tahoma" w:cs="Tahoma"/>
        </w:rPr>
        <w:t>How could I have made my research and testing more original?</w:t>
      </w:r>
    </w:p>
    <w:p w:rsidR="00525606" w:rsidRPr="00411DD3" w:rsidRDefault="00525606">
      <w:pPr>
        <w:rPr>
          <w:rFonts w:ascii="Tahoma" w:hAnsi="Tahoma" w:cs="Tahoma"/>
        </w:rPr>
      </w:pPr>
      <w:r w:rsidRPr="00411DD3">
        <w:rPr>
          <w:rFonts w:ascii="Tahoma" w:hAnsi="Tahoma" w:cs="Tahoma"/>
        </w:rPr>
        <w:tab/>
      </w:r>
    </w:p>
    <w:p w:rsidR="00525606" w:rsidRPr="00411DD3" w:rsidRDefault="00525606">
      <w:pPr>
        <w:rPr>
          <w:rFonts w:ascii="Tahoma" w:hAnsi="Tahoma" w:cs="Tahoma"/>
        </w:rPr>
      </w:pPr>
      <w:r w:rsidRPr="00411DD3">
        <w:rPr>
          <w:rFonts w:ascii="Tahoma" w:hAnsi="Tahoma" w:cs="Tahoma"/>
        </w:rPr>
        <w:t xml:space="preserve">To answer these types of questions and others to satisfy the paper’s requirements, research is a must.  </w:t>
      </w:r>
    </w:p>
    <w:p w:rsidR="00525606" w:rsidRPr="00411DD3" w:rsidRDefault="00525606">
      <w:pPr>
        <w:rPr>
          <w:rFonts w:ascii="Tahoma" w:hAnsi="Tahoma" w:cs="Tahoma"/>
        </w:rPr>
      </w:pPr>
    </w:p>
    <w:p w:rsidR="00525606" w:rsidRPr="00411DD3" w:rsidRDefault="00525606">
      <w:pPr>
        <w:numPr>
          <w:ilvl w:val="0"/>
          <w:numId w:val="8"/>
        </w:numPr>
        <w:rPr>
          <w:rFonts w:ascii="Tahoma" w:hAnsi="Tahoma" w:cs="Tahoma"/>
        </w:rPr>
      </w:pPr>
      <w:r w:rsidRPr="00411DD3">
        <w:rPr>
          <w:rFonts w:ascii="Tahoma" w:hAnsi="Tahoma" w:cs="Tahoma"/>
        </w:rPr>
        <w:t>Identify the problems with the scientific process components in your project through analysis and reflection</w:t>
      </w:r>
    </w:p>
    <w:p w:rsidR="00525606" w:rsidRPr="00411DD3" w:rsidRDefault="00525606">
      <w:pPr>
        <w:ind w:left="360"/>
        <w:rPr>
          <w:rFonts w:ascii="Tahoma" w:hAnsi="Tahoma" w:cs="Tahoma"/>
        </w:rPr>
      </w:pPr>
    </w:p>
    <w:p w:rsidR="00525606" w:rsidRPr="00411DD3" w:rsidRDefault="00525606">
      <w:pPr>
        <w:numPr>
          <w:ilvl w:val="0"/>
          <w:numId w:val="8"/>
        </w:numPr>
        <w:rPr>
          <w:rFonts w:ascii="Tahoma" w:hAnsi="Tahoma" w:cs="Tahoma"/>
        </w:rPr>
      </w:pPr>
      <w:r w:rsidRPr="00411DD3">
        <w:rPr>
          <w:rFonts w:ascii="Tahoma" w:hAnsi="Tahoma" w:cs="Tahoma"/>
        </w:rPr>
        <w:t>Research articles, journals, etc, to help find the answers to the problems</w:t>
      </w:r>
    </w:p>
    <w:p w:rsidR="00525606" w:rsidRPr="00411DD3" w:rsidRDefault="00525606">
      <w:pPr>
        <w:rPr>
          <w:rFonts w:ascii="Tahoma" w:hAnsi="Tahoma" w:cs="Tahoma"/>
        </w:rPr>
      </w:pPr>
    </w:p>
    <w:p w:rsidR="00525606" w:rsidRPr="00411DD3" w:rsidRDefault="00525606">
      <w:pPr>
        <w:numPr>
          <w:ilvl w:val="0"/>
          <w:numId w:val="8"/>
        </w:numPr>
        <w:rPr>
          <w:rFonts w:ascii="Tahoma" w:hAnsi="Tahoma" w:cs="Tahoma"/>
        </w:rPr>
      </w:pPr>
      <w:r w:rsidRPr="00411DD3">
        <w:rPr>
          <w:rFonts w:ascii="Tahoma" w:hAnsi="Tahoma" w:cs="Tahoma"/>
        </w:rPr>
        <w:t>Solve these problems via research and reflection in a well organized flowing paper with works cited.</w:t>
      </w:r>
    </w:p>
    <w:p w:rsidR="00525606" w:rsidRPr="00411DD3" w:rsidRDefault="00525606">
      <w:pPr>
        <w:rPr>
          <w:rFonts w:ascii="Tahoma" w:hAnsi="Tahoma" w:cs="Tahoma"/>
        </w:rPr>
      </w:pPr>
    </w:p>
    <w:p w:rsidR="00525606" w:rsidRPr="00411DD3" w:rsidRDefault="00525606">
      <w:pPr>
        <w:rPr>
          <w:rFonts w:ascii="Tahoma" w:hAnsi="Tahoma" w:cs="Tahoma"/>
        </w:rPr>
      </w:pPr>
    </w:p>
    <w:p w:rsidR="00525606" w:rsidRPr="00411DD3" w:rsidRDefault="00525606" w:rsidP="006622B6">
      <w:pPr>
        <w:rPr>
          <w:rFonts w:ascii="Tahoma" w:hAnsi="Tahoma" w:cs="Tahoma"/>
        </w:rPr>
      </w:pPr>
      <w:r w:rsidRPr="00411DD3">
        <w:rPr>
          <w:rFonts w:ascii="Tahoma" w:hAnsi="Tahoma" w:cs="Tahoma"/>
        </w:rPr>
        <w:t xml:space="preserve">Finally, this paper is a performance-based assessment.  This means it is pass-fail.  If you do not adequately meet the requirements of this assignment (below), you will be required to fix any items until it is satisfactory to </w:t>
      </w:r>
      <w:r w:rsidRPr="00411DD3">
        <w:rPr>
          <w:rFonts w:ascii="Tahoma" w:hAnsi="Tahoma" w:cs="Tahoma"/>
          <w:u w:val="single"/>
        </w:rPr>
        <w:t>maintain</w:t>
      </w:r>
      <w:r w:rsidRPr="00411DD3">
        <w:rPr>
          <w:rFonts w:ascii="Tahoma" w:hAnsi="Tahoma" w:cs="Tahoma"/>
        </w:rPr>
        <w:t xml:space="preserve"> your overall science fair project score.</w:t>
      </w:r>
    </w:p>
    <w:p w:rsidR="00525606" w:rsidRPr="00411DD3" w:rsidRDefault="00525606">
      <w:pPr>
        <w:jc w:val="center"/>
        <w:rPr>
          <w:rFonts w:ascii="Tahoma" w:hAnsi="Tahoma" w:cs="Tahoma"/>
          <w:b/>
        </w:rPr>
      </w:pPr>
    </w:p>
    <w:p w:rsidR="00525606" w:rsidRPr="00411DD3" w:rsidRDefault="00525606">
      <w:pPr>
        <w:jc w:val="center"/>
        <w:rPr>
          <w:rFonts w:ascii="Tahoma" w:hAnsi="Tahoma" w:cs="Tahoma"/>
          <w:b/>
        </w:rPr>
      </w:pPr>
      <w:r w:rsidRPr="00411DD3">
        <w:rPr>
          <w:rFonts w:ascii="Tahoma" w:hAnsi="Tahoma" w:cs="Tahoma"/>
          <w:b/>
        </w:rPr>
        <w:t>Pass (satisfactory)</w:t>
      </w:r>
    </w:p>
    <w:p w:rsidR="00525606" w:rsidRPr="00411DD3" w:rsidRDefault="00525606">
      <w:pPr>
        <w:jc w:val="center"/>
        <w:rPr>
          <w:rFonts w:ascii="Tahoma" w:hAnsi="Tahoma" w:cs="Tahoma"/>
          <w:b/>
        </w:rPr>
      </w:pPr>
    </w:p>
    <w:p w:rsidR="00525606" w:rsidRPr="00411DD3" w:rsidRDefault="00525606">
      <w:pPr>
        <w:rPr>
          <w:rFonts w:ascii="Tahoma" w:hAnsi="Tahoma" w:cs="Tahoma"/>
        </w:rPr>
      </w:pPr>
      <w:r w:rsidRPr="00411DD3">
        <w:rPr>
          <w:rFonts w:ascii="Tahoma" w:hAnsi="Tahoma" w:cs="Tahoma"/>
        </w:rPr>
        <w:t>Paper exhibits extensive reflection and research in an organized way that satisfies the thesis, while accurately cites no less than 5 appropriate new sources.  (Paper is 3-5 pages, 1.5 spaced, 12 pt. Times New Roman)</w:t>
      </w:r>
    </w:p>
    <w:p w:rsidR="00525606" w:rsidRPr="00411DD3" w:rsidRDefault="00525606">
      <w:pPr>
        <w:rPr>
          <w:rFonts w:ascii="Tahoma" w:hAnsi="Tahoma" w:cs="Tahoma"/>
        </w:rPr>
      </w:pPr>
    </w:p>
    <w:p w:rsidR="00525606" w:rsidRPr="00411DD3" w:rsidRDefault="00525606">
      <w:pPr>
        <w:jc w:val="center"/>
        <w:rPr>
          <w:rFonts w:ascii="Tahoma" w:hAnsi="Tahoma" w:cs="Tahoma"/>
          <w:b/>
        </w:rPr>
      </w:pPr>
      <w:r w:rsidRPr="00411DD3">
        <w:rPr>
          <w:rFonts w:ascii="Tahoma" w:hAnsi="Tahoma" w:cs="Tahoma"/>
          <w:b/>
        </w:rPr>
        <w:t>Fail (unsatisfactory)</w:t>
      </w:r>
    </w:p>
    <w:p w:rsidR="00525606" w:rsidRPr="00411DD3" w:rsidRDefault="00525606">
      <w:pPr>
        <w:rPr>
          <w:rFonts w:ascii="Tahoma" w:hAnsi="Tahoma" w:cs="Tahoma"/>
          <w:b/>
        </w:rPr>
      </w:pPr>
    </w:p>
    <w:p w:rsidR="00525606" w:rsidRPr="00411DD3" w:rsidRDefault="00525606">
      <w:pPr>
        <w:rPr>
          <w:rFonts w:ascii="Tahoma" w:hAnsi="Tahoma" w:cs="Tahoma"/>
        </w:rPr>
      </w:pPr>
      <w:r w:rsidRPr="00411DD3">
        <w:rPr>
          <w:rFonts w:ascii="Tahoma" w:hAnsi="Tahoma" w:cs="Tahoma"/>
        </w:rPr>
        <w:t>Paper may not:</w:t>
      </w:r>
    </w:p>
    <w:p w:rsidR="00525606" w:rsidRPr="00411DD3" w:rsidRDefault="00525606">
      <w:pPr>
        <w:rPr>
          <w:rFonts w:ascii="Tahoma" w:hAnsi="Tahoma" w:cs="Tahoma"/>
        </w:rPr>
      </w:pPr>
    </w:p>
    <w:p w:rsidR="00525606" w:rsidRPr="00411DD3" w:rsidRDefault="00525606">
      <w:pPr>
        <w:numPr>
          <w:ilvl w:val="0"/>
          <w:numId w:val="10"/>
        </w:numPr>
        <w:rPr>
          <w:rFonts w:ascii="Tahoma" w:hAnsi="Tahoma" w:cs="Tahoma"/>
        </w:rPr>
      </w:pPr>
      <w:r w:rsidRPr="00411DD3">
        <w:rPr>
          <w:rFonts w:ascii="Tahoma" w:hAnsi="Tahoma" w:cs="Tahoma"/>
        </w:rPr>
        <w:t>Be of appropriate length</w:t>
      </w:r>
    </w:p>
    <w:p w:rsidR="00525606" w:rsidRPr="00411DD3" w:rsidRDefault="00525606">
      <w:pPr>
        <w:numPr>
          <w:ilvl w:val="0"/>
          <w:numId w:val="10"/>
        </w:numPr>
        <w:rPr>
          <w:rFonts w:ascii="Tahoma" w:hAnsi="Tahoma" w:cs="Tahoma"/>
        </w:rPr>
      </w:pPr>
      <w:r w:rsidRPr="00411DD3">
        <w:rPr>
          <w:rFonts w:ascii="Tahoma" w:hAnsi="Tahoma" w:cs="Tahoma"/>
        </w:rPr>
        <w:t>Be satisfactorily organized</w:t>
      </w:r>
    </w:p>
    <w:p w:rsidR="00525606" w:rsidRPr="00411DD3" w:rsidRDefault="00525606">
      <w:pPr>
        <w:numPr>
          <w:ilvl w:val="0"/>
          <w:numId w:val="10"/>
        </w:numPr>
        <w:rPr>
          <w:rFonts w:ascii="Tahoma" w:hAnsi="Tahoma" w:cs="Tahoma"/>
        </w:rPr>
      </w:pPr>
      <w:r w:rsidRPr="00411DD3">
        <w:rPr>
          <w:rFonts w:ascii="Tahoma" w:hAnsi="Tahoma" w:cs="Tahoma"/>
        </w:rPr>
        <w:t>Answer the thesis adequately via lack of reflection and/or research</w:t>
      </w:r>
    </w:p>
    <w:p w:rsidR="00525606" w:rsidRPr="00411DD3" w:rsidRDefault="00525606">
      <w:pPr>
        <w:numPr>
          <w:ilvl w:val="0"/>
          <w:numId w:val="10"/>
        </w:numPr>
        <w:rPr>
          <w:rFonts w:ascii="Tahoma" w:hAnsi="Tahoma" w:cs="Tahoma"/>
        </w:rPr>
      </w:pPr>
      <w:r w:rsidRPr="00411DD3">
        <w:rPr>
          <w:rFonts w:ascii="Tahoma" w:hAnsi="Tahoma" w:cs="Tahoma"/>
        </w:rPr>
        <w:t xml:space="preserve">Contain enough resources (or suitable resources for the paper) </w:t>
      </w:r>
    </w:p>
    <w:p w:rsidR="00525606" w:rsidRPr="00411DD3" w:rsidRDefault="00525606">
      <w:pPr>
        <w:numPr>
          <w:ilvl w:val="0"/>
          <w:numId w:val="10"/>
        </w:numPr>
        <w:rPr>
          <w:rFonts w:ascii="Tahoma" w:hAnsi="Tahoma" w:cs="Tahoma"/>
        </w:rPr>
      </w:pPr>
      <w:r w:rsidRPr="00411DD3">
        <w:rPr>
          <w:rFonts w:ascii="Tahoma" w:hAnsi="Tahoma" w:cs="Tahoma"/>
        </w:rPr>
        <w:t xml:space="preserve">Meet style, type, and size font guidelines </w:t>
      </w:r>
    </w:p>
    <w:p w:rsidR="00525606" w:rsidRPr="00411DD3" w:rsidRDefault="00525606">
      <w:pPr>
        <w:rPr>
          <w:rFonts w:ascii="Tahoma" w:hAnsi="Tahoma" w:cs="Tahoma"/>
        </w:rPr>
      </w:pPr>
      <w:r w:rsidRPr="00411DD3">
        <w:rPr>
          <w:rFonts w:ascii="Tahoma" w:hAnsi="Tahoma" w:cs="Tahoma"/>
        </w:rPr>
        <w:t xml:space="preserve">*** NOTE:  In the rare event that you are doing a Type II project </w:t>
      </w:r>
      <w:r w:rsidRPr="00411DD3">
        <w:rPr>
          <w:rFonts w:ascii="Tahoma" w:hAnsi="Tahoma" w:cs="Tahoma"/>
          <w:u w:val="single"/>
        </w:rPr>
        <w:t>and</w:t>
      </w:r>
      <w:r w:rsidRPr="00411DD3">
        <w:rPr>
          <w:rFonts w:ascii="Tahoma" w:hAnsi="Tahoma" w:cs="Tahoma"/>
        </w:rPr>
        <w:t xml:space="preserve"> are simultaneous</w:t>
      </w:r>
      <w:r w:rsidR="00212116" w:rsidRPr="00411DD3">
        <w:rPr>
          <w:rFonts w:ascii="Tahoma" w:hAnsi="Tahoma" w:cs="Tahoma"/>
        </w:rPr>
        <w:t>ly enrolled in two</w:t>
      </w:r>
      <w:r w:rsidRPr="00411DD3">
        <w:rPr>
          <w:rFonts w:ascii="Tahoma" w:hAnsi="Tahoma" w:cs="Tahoma"/>
        </w:rPr>
        <w:t xml:space="preserve"> honors courses, you will be required to complete </w:t>
      </w:r>
      <w:r w:rsidR="000F1F43" w:rsidRPr="00411DD3">
        <w:rPr>
          <w:rFonts w:ascii="Tahoma" w:hAnsi="Tahoma" w:cs="Tahoma"/>
        </w:rPr>
        <w:t>a substantially more detailed (5-8</w:t>
      </w:r>
      <w:r w:rsidR="00212116" w:rsidRPr="00411DD3">
        <w:rPr>
          <w:rFonts w:ascii="Tahoma" w:hAnsi="Tahoma" w:cs="Tahoma"/>
        </w:rPr>
        <w:t xml:space="preserve"> </w:t>
      </w:r>
      <w:r w:rsidR="000F1F43" w:rsidRPr="00411DD3">
        <w:rPr>
          <w:rFonts w:ascii="Tahoma" w:hAnsi="Tahoma" w:cs="Tahoma"/>
        </w:rPr>
        <w:t>pp) reflective research paper</w:t>
      </w:r>
      <w:r w:rsidR="007952C8" w:rsidRPr="00411DD3">
        <w:rPr>
          <w:rFonts w:ascii="Tahoma" w:hAnsi="Tahoma" w:cs="Tahoma"/>
        </w:rPr>
        <w:t xml:space="preserve"> which includes a more thorough analysis of your project</w:t>
      </w:r>
      <w:r w:rsidRPr="00411DD3">
        <w:rPr>
          <w:rFonts w:ascii="Tahoma" w:hAnsi="Tahoma" w:cs="Tahoma"/>
        </w:rPr>
        <w:t xml:space="preserve">.  Each paper </w:t>
      </w:r>
      <w:r w:rsidR="007952C8" w:rsidRPr="00411DD3">
        <w:rPr>
          <w:rFonts w:ascii="Tahoma" w:hAnsi="Tahoma" w:cs="Tahoma"/>
        </w:rPr>
        <w:t>could include</w:t>
      </w:r>
      <w:r w:rsidRPr="00411DD3">
        <w:rPr>
          <w:rFonts w:ascii="Tahoma" w:hAnsi="Tahoma" w:cs="Tahoma"/>
        </w:rPr>
        <w:t xml:space="preserve"> </w:t>
      </w:r>
      <w:r w:rsidR="007952C8" w:rsidRPr="00411DD3">
        <w:rPr>
          <w:rFonts w:ascii="Tahoma" w:hAnsi="Tahoma" w:cs="Tahoma"/>
        </w:rPr>
        <w:t xml:space="preserve">a section from </w:t>
      </w:r>
      <w:r w:rsidRPr="00411DD3">
        <w:rPr>
          <w:rFonts w:ascii="Tahoma" w:hAnsi="Tahoma" w:cs="Tahoma"/>
        </w:rPr>
        <w:t xml:space="preserve">the perspective of each </w:t>
      </w:r>
      <w:r w:rsidR="00212116" w:rsidRPr="00411DD3">
        <w:rPr>
          <w:rFonts w:ascii="Tahoma" w:hAnsi="Tahoma" w:cs="Tahoma"/>
        </w:rPr>
        <w:t xml:space="preserve">course </w:t>
      </w:r>
      <w:r w:rsidRPr="00411DD3">
        <w:rPr>
          <w:rFonts w:ascii="Tahoma" w:hAnsi="Tahoma" w:cs="Tahoma"/>
        </w:rPr>
        <w:t xml:space="preserve">discipline </w:t>
      </w:r>
      <w:r w:rsidR="00212116" w:rsidRPr="00411DD3">
        <w:rPr>
          <w:rFonts w:ascii="Tahoma" w:hAnsi="Tahoma" w:cs="Tahoma"/>
        </w:rPr>
        <w:t>you are attempting to earn credit in</w:t>
      </w:r>
      <w:r w:rsidR="006F554E" w:rsidRPr="00411DD3">
        <w:rPr>
          <w:rFonts w:ascii="Tahoma" w:hAnsi="Tahoma" w:cs="Tahoma"/>
        </w:rPr>
        <w:t>. This paper</w:t>
      </w:r>
      <w:r w:rsidRPr="00411DD3">
        <w:rPr>
          <w:rFonts w:ascii="Tahoma" w:hAnsi="Tahoma" w:cs="Tahoma"/>
        </w:rPr>
        <w:t xml:space="preserve"> will be cross-examined by each </w:t>
      </w:r>
      <w:r w:rsidR="006F554E" w:rsidRPr="00411DD3">
        <w:rPr>
          <w:rFonts w:ascii="Tahoma" w:hAnsi="Tahoma" w:cs="Tahoma"/>
        </w:rPr>
        <w:t xml:space="preserve">honors </w:t>
      </w:r>
      <w:r w:rsidRPr="00411DD3">
        <w:rPr>
          <w:rFonts w:ascii="Tahoma" w:hAnsi="Tahoma" w:cs="Tahoma"/>
        </w:rPr>
        <w:t xml:space="preserve">teacher </w:t>
      </w:r>
      <w:r w:rsidR="00160CBC" w:rsidRPr="00411DD3">
        <w:rPr>
          <w:rFonts w:ascii="Tahoma" w:hAnsi="Tahoma" w:cs="Tahoma"/>
        </w:rPr>
        <w:t>prior to your meeting with them.</w:t>
      </w:r>
    </w:p>
    <w:p w:rsidR="00525606" w:rsidRPr="00411DD3" w:rsidRDefault="00525606">
      <w:pPr>
        <w:rPr>
          <w:rFonts w:ascii="Tahoma" w:hAnsi="Tahoma" w:cs="Tahoma"/>
        </w:rPr>
      </w:pPr>
    </w:p>
    <w:p w:rsidR="00525606" w:rsidRPr="00411DD3" w:rsidRDefault="00525606">
      <w:pPr>
        <w:rPr>
          <w:rFonts w:ascii="Tahoma" w:hAnsi="Tahoma" w:cs="Tahoma"/>
        </w:rPr>
      </w:pPr>
    </w:p>
    <w:p w:rsidR="00525606" w:rsidRPr="00411DD3" w:rsidRDefault="00525606">
      <w:pPr>
        <w:rPr>
          <w:rFonts w:ascii="Tahoma" w:hAnsi="Tahoma" w:cs="Tahoma"/>
          <w:b/>
        </w:rPr>
      </w:pPr>
      <w:r w:rsidRPr="00411DD3">
        <w:rPr>
          <w:rFonts w:ascii="Tahoma" w:hAnsi="Tahoma" w:cs="Tahoma"/>
          <w:b/>
        </w:rPr>
        <w:t>The Use of Statistical Analysis in Your Science Fair Project</w:t>
      </w:r>
    </w:p>
    <w:p w:rsidR="00525606" w:rsidRPr="00411DD3" w:rsidRDefault="00525606">
      <w:pPr>
        <w:rPr>
          <w:rFonts w:ascii="Tahoma" w:hAnsi="Tahoma" w:cs="Tahoma"/>
        </w:rPr>
      </w:pPr>
    </w:p>
    <w:p w:rsidR="00525606" w:rsidRPr="00411DD3" w:rsidRDefault="00525606">
      <w:pPr>
        <w:rPr>
          <w:rFonts w:ascii="Tahoma" w:hAnsi="Tahoma" w:cs="Tahoma"/>
        </w:rPr>
      </w:pPr>
      <w:r w:rsidRPr="00411DD3">
        <w:rPr>
          <w:rFonts w:ascii="Tahoma" w:hAnsi="Tahoma" w:cs="Tahoma"/>
        </w:rPr>
        <w:tab/>
        <w:t>You’ve just finished collecting data for your project and you’re excited because the measurements you’ve made differ and appear to follow the pattern that you suggested in your hypothesis. You’ve taken the time and care to be sure that your experiment is quantitative—using the proper measuring tools and recording your data using the correct units. Now you’ve got to analyze the data—explain what the data mean, what story they tell. How do you do this? In the past you might have been inclined to go for the easy (and ineffective) way out by plotting the data on some sort of graph and describing in your analysis of data what you see: “Phosphate levels increase as stream flow decreases.” This type of qualitative data analysis is OK for rough analysis, but what you need to aim for is the quantitative data analysis provided by the mathematical tools of statistics. The purpose of this section is to provide you with a basic introduction to statistical methods and help you:</w:t>
      </w:r>
    </w:p>
    <w:p w:rsidR="00525606" w:rsidRPr="00411DD3" w:rsidRDefault="00525606">
      <w:pPr>
        <w:numPr>
          <w:ilvl w:val="0"/>
          <w:numId w:val="14"/>
        </w:numPr>
        <w:rPr>
          <w:rFonts w:ascii="Tahoma" w:hAnsi="Tahoma" w:cs="Tahoma"/>
        </w:rPr>
      </w:pPr>
      <w:r w:rsidRPr="00411DD3">
        <w:rPr>
          <w:rFonts w:ascii="Tahoma" w:hAnsi="Tahoma" w:cs="Tahoma"/>
        </w:rPr>
        <w:t xml:space="preserve">Design an experiment that will provide data that can be analyzed using statistics </w:t>
      </w:r>
    </w:p>
    <w:p w:rsidR="00525606" w:rsidRPr="00411DD3" w:rsidRDefault="00525606">
      <w:pPr>
        <w:numPr>
          <w:ilvl w:val="0"/>
          <w:numId w:val="14"/>
        </w:numPr>
        <w:rPr>
          <w:rFonts w:ascii="Tahoma" w:hAnsi="Tahoma" w:cs="Tahoma"/>
        </w:rPr>
      </w:pPr>
      <w:r w:rsidRPr="00411DD3">
        <w:rPr>
          <w:rFonts w:ascii="Tahoma" w:hAnsi="Tahoma" w:cs="Tahoma"/>
        </w:rPr>
        <w:t>Choose the correct statistics tool to analyze your data (see StatFig 1)</w:t>
      </w:r>
    </w:p>
    <w:p w:rsidR="00525606" w:rsidRPr="00411DD3" w:rsidRDefault="00525606">
      <w:pPr>
        <w:rPr>
          <w:rFonts w:ascii="Tahoma" w:hAnsi="Tahoma" w:cs="Tahoma"/>
        </w:rPr>
      </w:pPr>
      <w:r w:rsidRPr="00411DD3">
        <w:rPr>
          <w:rFonts w:ascii="Tahoma" w:hAnsi="Tahoma" w:cs="Tahoma"/>
        </w:rPr>
        <w:t>Using statistics to analyze your data is a great way to give “SciCred” to your data and your project overall. It’s also a great way to creep up the “Level of Difficulty” scale on the project scorecard. Use the concept map pictured in StatFig 1 as a map to guide you through the basic landscape of statistical analysis and to help you with the terminology that you will encounter as you research the correct method to use in your experiment.</w:t>
      </w:r>
    </w:p>
    <w:p w:rsidR="00525606" w:rsidRPr="00411DD3" w:rsidRDefault="00525606">
      <w:pPr>
        <w:rPr>
          <w:rFonts w:ascii="Tahoma" w:hAnsi="Tahoma" w:cs="Tahoma"/>
        </w:rPr>
      </w:pPr>
    </w:p>
    <w:p w:rsidR="00525606" w:rsidRPr="00804643" w:rsidRDefault="00525606">
      <w:pPr>
        <w:rPr>
          <w:rFonts w:ascii="Tahoma" w:hAnsi="Tahoma" w:cs="Tahoma"/>
          <w:b/>
        </w:rPr>
      </w:pPr>
      <w:r w:rsidRPr="00804643">
        <w:rPr>
          <w:rFonts w:ascii="Tahoma" w:hAnsi="Tahoma" w:cs="Tahoma"/>
          <w:b/>
        </w:rPr>
        <w:t>Tools to help you crunch numbers:</w:t>
      </w:r>
    </w:p>
    <w:p w:rsidR="00525606" w:rsidRPr="00411DD3" w:rsidRDefault="00804643" w:rsidP="00804643">
      <w:pPr>
        <w:tabs>
          <w:tab w:val="left" w:pos="1065"/>
        </w:tabs>
        <w:rPr>
          <w:rFonts w:ascii="Tahoma" w:hAnsi="Tahoma" w:cs="Tahoma"/>
        </w:rPr>
      </w:pPr>
      <w:r>
        <w:rPr>
          <w:rFonts w:ascii="Tahoma" w:hAnsi="Tahoma" w:cs="Tahoma"/>
        </w:rPr>
        <w:tab/>
      </w:r>
    </w:p>
    <w:p w:rsidR="0014237D" w:rsidRPr="00411DD3" w:rsidRDefault="00525606" w:rsidP="0014237D">
      <w:pPr>
        <w:ind w:firstLine="720"/>
        <w:rPr>
          <w:rFonts w:ascii="Tahoma" w:hAnsi="Tahoma" w:cs="Tahoma"/>
        </w:rPr>
      </w:pPr>
      <w:r w:rsidRPr="00411DD3">
        <w:rPr>
          <w:rFonts w:ascii="Tahoma" w:hAnsi="Tahoma" w:cs="Tahoma"/>
        </w:rPr>
        <w:t xml:space="preserve">You have a variety of options available to you to help with the sometimes tedious task of “number crunching” in statistics. The first is </w:t>
      </w:r>
      <w:r w:rsidR="000547B1" w:rsidRPr="00411DD3">
        <w:rPr>
          <w:rFonts w:ascii="Tahoma" w:hAnsi="Tahoma" w:cs="Tahoma"/>
        </w:rPr>
        <w:t>Mi</w:t>
      </w:r>
      <w:r w:rsidR="00ED2031" w:rsidRPr="00411DD3">
        <w:rPr>
          <w:rFonts w:ascii="Tahoma" w:hAnsi="Tahoma" w:cs="Tahoma"/>
        </w:rPr>
        <w:t xml:space="preserve">crosoft Excel and the analysis </w:t>
      </w:r>
      <w:proofErr w:type="spellStart"/>
      <w:r w:rsidR="00ED2031" w:rsidRPr="00411DD3">
        <w:rPr>
          <w:rFonts w:ascii="Tahoma" w:hAnsi="Tahoma" w:cs="Tahoma"/>
        </w:rPr>
        <w:t>ToolPa</w:t>
      </w:r>
      <w:r w:rsidR="000547B1" w:rsidRPr="00411DD3">
        <w:rPr>
          <w:rFonts w:ascii="Tahoma" w:hAnsi="Tahoma" w:cs="Tahoma"/>
        </w:rPr>
        <w:t>k</w:t>
      </w:r>
      <w:proofErr w:type="spellEnd"/>
      <w:r w:rsidR="000547B1" w:rsidRPr="00411DD3">
        <w:rPr>
          <w:rFonts w:ascii="Tahoma" w:hAnsi="Tahoma" w:cs="Tahoma"/>
        </w:rPr>
        <w:t xml:space="preserve"> that is available through the software’</w:t>
      </w:r>
      <w:r w:rsidR="00ED2031" w:rsidRPr="00411DD3">
        <w:rPr>
          <w:rFonts w:ascii="Tahoma" w:hAnsi="Tahoma" w:cs="Tahoma"/>
        </w:rPr>
        <w:t>s Add-I</w:t>
      </w:r>
      <w:r w:rsidR="000547B1" w:rsidRPr="00411DD3">
        <w:rPr>
          <w:rFonts w:ascii="Tahoma" w:hAnsi="Tahoma" w:cs="Tahoma"/>
        </w:rPr>
        <w:t>ns (see the MS Excel Help Menu)</w:t>
      </w:r>
      <w:r w:rsidR="00ED2031" w:rsidRPr="00411DD3">
        <w:rPr>
          <w:rFonts w:ascii="Tahoma" w:hAnsi="Tahoma" w:cs="Tahoma"/>
        </w:rPr>
        <w:t>.</w:t>
      </w:r>
      <w:r w:rsidR="0014237D" w:rsidRPr="00411DD3">
        <w:rPr>
          <w:rFonts w:ascii="Tahoma" w:hAnsi="Tahoma" w:cs="Tahoma"/>
        </w:rPr>
        <w:t xml:space="preserve"> </w:t>
      </w:r>
      <w:proofErr w:type="gramStart"/>
      <w:r w:rsidR="0014237D" w:rsidRPr="00411DD3">
        <w:rPr>
          <w:rFonts w:ascii="Tahoma" w:hAnsi="Tahoma" w:cs="Tahoma"/>
        </w:rPr>
        <w:t>These</w:t>
      </w:r>
      <w:proofErr w:type="gramEnd"/>
      <w:r w:rsidR="0014237D" w:rsidRPr="00411DD3">
        <w:rPr>
          <w:rFonts w:ascii="Tahoma" w:hAnsi="Tahoma" w:cs="Tahoma"/>
        </w:rPr>
        <w:t xml:space="preserve"> Add-Ins allow you to perform most of the common 1- and 2-Variable statistics calculations as well as many inferential statistics calculations such as t-tests and ANOVAs. Of course you can also use Excel to graph and display your data using tools with which you are probably already familiar. </w:t>
      </w:r>
    </w:p>
    <w:p w:rsidR="00525606" w:rsidRPr="00411DD3" w:rsidRDefault="0014237D">
      <w:pPr>
        <w:ind w:firstLine="720"/>
        <w:rPr>
          <w:rFonts w:ascii="Tahoma" w:hAnsi="Tahoma" w:cs="Tahoma"/>
        </w:rPr>
      </w:pPr>
      <w:r w:rsidRPr="00411DD3">
        <w:rPr>
          <w:rFonts w:ascii="Tahoma" w:hAnsi="Tahoma" w:cs="Tahoma"/>
        </w:rPr>
        <w:t xml:space="preserve"> Another option for working with your data</w:t>
      </w:r>
      <w:r w:rsidR="00C025C2" w:rsidRPr="00411DD3">
        <w:rPr>
          <w:rFonts w:ascii="Tahoma" w:hAnsi="Tahoma" w:cs="Tahoma"/>
        </w:rPr>
        <w:t xml:space="preserve"> is to use</w:t>
      </w:r>
      <w:r w:rsidRPr="00411DD3">
        <w:rPr>
          <w:rFonts w:ascii="Tahoma" w:hAnsi="Tahoma" w:cs="Tahoma"/>
        </w:rPr>
        <w:t xml:space="preserve"> </w:t>
      </w:r>
      <w:r w:rsidR="00525606" w:rsidRPr="00411DD3">
        <w:rPr>
          <w:rFonts w:ascii="Tahoma" w:hAnsi="Tahoma" w:cs="Tahoma"/>
        </w:rPr>
        <w:t>your graphing calculator. Both the Casio 9850CG and the TI-84 will perform most of the calculations that you might need. Some of calculators may also provide software and computer interfaces that will allow you to incorporate your data into your display and report.</w:t>
      </w:r>
    </w:p>
    <w:p w:rsidR="00525606" w:rsidRPr="00411DD3" w:rsidRDefault="00525606">
      <w:pPr>
        <w:rPr>
          <w:rFonts w:ascii="Tahoma" w:hAnsi="Tahoma" w:cs="Tahoma"/>
        </w:rPr>
      </w:pPr>
    </w:p>
    <w:p w:rsidR="00525606" w:rsidRPr="00411DD3" w:rsidRDefault="00525606">
      <w:pPr>
        <w:ind w:left="360"/>
        <w:jc w:val="center"/>
        <w:rPr>
          <w:rFonts w:ascii="Tahoma" w:hAnsi="Tahoma" w:cs="Tahoma"/>
          <w:b/>
        </w:rPr>
      </w:pPr>
      <w:r w:rsidRPr="00411DD3">
        <w:rPr>
          <w:rFonts w:ascii="Tahoma" w:hAnsi="Tahoma" w:cs="Tahoma"/>
        </w:rPr>
        <w:tab/>
      </w:r>
      <w:r w:rsidRPr="00411DD3">
        <w:rPr>
          <w:rFonts w:ascii="Tahoma" w:hAnsi="Tahoma" w:cs="Tahoma"/>
          <w:b/>
        </w:rPr>
        <w:t>Something To Get You Started With Statistical Analysis…</w:t>
      </w:r>
    </w:p>
    <w:p w:rsidR="00525606" w:rsidRPr="00411DD3" w:rsidRDefault="00525606" w:rsidP="009C244B">
      <w:pPr>
        <w:rPr>
          <w:rFonts w:ascii="Tahoma" w:hAnsi="Tahoma" w:cs="Tahoma"/>
        </w:rPr>
      </w:pPr>
    </w:p>
    <w:p w:rsidR="00525606" w:rsidRPr="00411DD3" w:rsidRDefault="00525606">
      <w:pPr>
        <w:numPr>
          <w:ilvl w:val="0"/>
          <w:numId w:val="15"/>
        </w:numPr>
        <w:rPr>
          <w:rFonts w:ascii="Tahoma" w:hAnsi="Tahoma" w:cs="Tahoma"/>
        </w:rPr>
      </w:pPr>
      <w:r w:rsidRPr="00411DD3">
        <w:rPr>
          <w:rFonts w:ascii="Tahoma" w:hAnsi="Tahoma" w:cs="Tahoma"/>
        </w:rPr>
        <w:t>You are required to complete a project in which you collect quantitative data. All such projects lend themselves to some sort of statistical analysis.</w:t>
      </w:r>
    </w:p>
    <w:p w:rsidR="00525606" w:rsidRPr="00411DD3" w:rsidRDefault="00525606">
      <w:pPr>
        <w:numPr>
          <w:ilvl w:val="1"/>
          <w:numId w:val="15"/>
        </w:numPr>
        <w:rPr>
          <w:rFonts w:ascii="Tahoma" w:hAnsi="Tahoma" w:cs="Tahoma"/>
        </w:rPr>
      </w:pPr>
      <w:r w:rsidRPr="00411DD3">
        <w:rPr>
          <w:rFonts w:ascii="Tahoma" w:hAnsi="Tahoma" w:cs="Tahoma"/>
        </w:rPr>
        <w:t>Some terms that you may need to know:</w:t>
      </w:r>
    </w:p>
    <w:p w:rsidR="00525606" w:rsidRPr="00411DD3" w:rsidRDefault="00525606">
      <w:pPr>
        <w:numPr>
          <w:ilvl w:val="2"/>
          <w:numId w:val="15"/>
        </w:numPr>
        <w:rPr>
          <w:rFonts w:ascii="Tahoma" w:hAnsi="Tahoma" w:cs="Tahoma"/>
        </w:rPr>
      </w:pPr>
      <w:r w:rsidRPr="00411DD3">
        <w:rPr>
          <w:rFonts w:ascii="Tahoma" w:hAnsi="Tahoma" w:cs="Tahoma"/>
        </w:rPr>
        <w:t>Population—all of the individuals in a group that you are studying.</w:t>
      </w:r>
    </w:p>
    <w:p w:rsidR="00525606" w:rsidRPr="00411DD3" w:rsidRDefault="00525606">
      <w:pPr>
        <w:numPr>
          <w:ilvl w:val="2"/>
          <w:numId w:val="15"/>
        </w:numPr>
        <w:rPr>
          <w:rFonts w:ascii="Tahoma" w:hAnsi="Tahoma" w:cs="Tahoma"/>
        </w:rPr>
      </w:pPr>
      <w:r w:rsidRPr="00411DD3">
        <w:rPr>
          <w:rFonts w:ascii="Tahoma" w:hAnsi="Tahoma" w:cs="Tahoma"/>
        </w:rPr>
        <w:t xml:space="preserve">Sample—a segment of a population that is small enough to carry out </w:t>
      </w:r>
      <w:proofErr w:type="gramStart"/>
      <w:r w:rsidRPr="00411DD3">
        <w:rPr>
          <w:rFonts w:ascii="Tahoma" w:hAnsi="Tahoma" w:cs="Tahoma"/>
        </w:rPr>
        <w:t>a  study</w:t>
      </w:r>
      <w:proofErr w:type="gramEnd"/>
      <w:r w:rsidRPr="00411DD3">
        <w:rPr>
          <w:rFonts w:ascii="Tahoma" w:hAnsi="Tahoma" w:cs="Tahoma"/>
        </w:rPr>
        <w:t xml:space="preserve"> that is practical, but a good enough representative of the population to be statistically accurate. The central limit theorem in statistics states that your sample size (n) should be ≥ 32.</w:t>
      </w:r>
    </w:p>
    <w:p w:rsidR="00525606" w:rsidRPr="00411DD3" w:rsidRDefault="00525606">
      <w:pPr>
        <w:numPr>
          <w:ilvl w:val="2"/>
          <w:numId w:val="15"/>
        </w:numPr>
        <w:rPr>
          <w:rFonts w:ascii="Tahoma" w:hAnsi="Tahoma" w:cs="Tahoma"/>
        </w:rPr>
      </w:pPr>
      <w:r w:rsidRPr="00411DD3">
        <w:rPr>
          <w:rFonts w:ascii="Tahoma" w:hAnsi="Tahoma" w:cs="Tahoma"/>
        </w:rPr>
        <w:t>Central Limit Theorem—if n≥32 the mean of your sample (</w:t>
      </w:r>
      <w:r w:rsidRPr="00411DD3">
        <w:rPr>
          <w:rFonts w:ascii="Tahoma" w:hAnsi="Tahoma" w:cs="Tahoma"/>
          <w:position w:val="-6"/>
        </w:rPr>
        <w:object w:dxaOrig="200" w:dyaOrig="260">
          <v:shape id="_x0000_i1026" type="#_x0000_t75" style="width:10.7pt;height:13.8pt" o:ole="">
            <v:imagedata r:id="rId39" o:title=""/>
          </v:shape>
          <o:OLEObject Type="Embed" ProgID="Equation.3" ShapeID="_x0000_i1026" DrawAspect="Content" ObjectID="_1407065348" r:id="rId40"/>
        </w:object>
      </w:r>
      <w:r w:rsidRPr="00411DD3">
        <w:rPr>
          <w:rFonts w:ascii="Tahoma" w:hAnsi="Tahoma" w:cs="Tahoma"/>
        </w:rPr>
        <w:t>) comes closer to equaling the mean of your population (</w:t>
      </w:r>
      <w:r w:rsidRPr="00411DD3">
        <w:rPr>
          <w:rFonts w:ascii="Tahoma" w:hAnsi="Tahoma" w:cs="Tahoma"/>
          <w:position w:val="-10"/>
        </w:rPr>
        <w:object w:dxaOrig="240" w:dyaOrig="260">
          <v:shape id="_x0000_i1027" type="#_x0000_t75" style="width:12.25pt;height:13.8pt" o:ole="">
            <v:imagedata r:id="rId41" o:title=""/>
          </v:shape>
          <o:OLEObject Type="Embed" ProgID="Equation.3" ShapeID="_x0000_i1027" DrawAspect="Content" ObjectID="_1407065349" r:id="rId42"/>
        </w:object>
      </w:r>
      <w:r w:rsidRPr="00411DD3">
        <w:rPr>
          <w:rFonts w:ascii="Tahoma" w:hAnsi="Tahoma" w:cs="Tahoma"/>
        </w:rPr>
        <w:t>).</w:t>
      </w:r>
    </w:p>
    <w:p w:rsidR="00525606" w:rsidRPr="00411DD3" w:rsidRDefault="00525606">
      <w:pPr>
        <w:rPr>
          <w:rFonts w:ascii="Tahoma" w:hAnsi="Tahoma" w:cs="Tahoma"/>
        </w:rPr>
      </w:pPr>
    </w:p>
    <w:p w:rsidR="00525606" w:rsidRPr="00411DD3" w:rsidRDefault="00525606">
      <w:pPr>
        <w:numPr>
          <w:ilvl w:val="0"/>
          <w:numId w:val="15"/>
        </w:numPr>
        <w:rPr>
          <w:rFonts w:ascii="Tahoma" w:hAnsi="Tahoma" w:cs="Tahoma"/>
        </w:rPr>
      </w:pPr>
      <w:r w:rsidRPr="00411DD3">
        <w:rPr>
          <w:rFonts w:ascii="Tahoma" w:hAnsi="Tahoma" w:cs="Tahoma"/>
          <w:b/>
        </w:rPr>
        <w:t>1-Variable Statistics</w:t>
      </w:r>
      <w:r w:rsidRPr="00411DD3">
        <w:rPr>
          <w:rFonts w:ascii="Tahoma" w:hAnsi="Tahoma" w:cs="Tahoma"/>
        </w:rPr>
        <w:t>—contain X-data only. Therefore it is one dimensional and answers the question: What numbers best represent your sample or population?</w:t>
      </w:r>
    </w:p>
    <w:p w:rsidR="00525606" w:rsidRPr="00411DD3" w:rsidRDefault="00525606">
      <w:pPr>
        <w:numPr>
          <w:ilvl w:val="1"/>
          <w:numId w:val="15"/>
        </w:numPr>
        <w:rPr>
          <w:rFonts w:ascii="Tahoma" w:hAnsi="Tahoma" w:cs="Tahoma"/>
        </w:rPr>
      </w:pPr>
      <w:r w:rsidRPr="00411DD3">
        <w:rPr>
          <w:rFonts w:ascii="Tahoma" w:hAnsi="Tahoma" w:cs="Tahoma"/>
        </w:rPr>
        <w:t>Metrics: What are called the measures of central tendencies (mean, median, mode, standard deviation (</w:t>
      </w:r>
      <w:r w:rsidRPr="00411DD3">
        <w:rPr>
          <w:rFonts w:ascii="Tahoma" w:hAnsi="Tahoma" w:cs="Tahoma"/>
          <w:position w:val="-6"/>
        </w:rPr>
        <w:object w:dxaOrig="240" w:dyaOrig="220">
          <v:shape id="_x0000_i1028" type="#_x0000_t75" style="width:12.25pt;height:12.25pt" o:ole="">
            <v:imagedata r:id="rId43" o:title=""/>
          </v:shape>
          <o:OLEObject Type="Embed" ProgID="Equation.3" ShapeID="_x0000_i1028" DrawAspect="Content" ObjectID="_1407065350" r:id="rId44"/>
        </w:object>
      </w:r>
      <w:r w:rsidRPr="00411DD3">
        <w:rPr>
          <w:rFonts w:ascii="Tahoma" w:hAnsi="Tahoma" w:cs="Tahoma"/>
        </w:rPr>
        <w:t>), Q</w:t>
      </w:r>
      <w:r w:rsidRPr="00411DD3">
        <w:rPr>
          <w:rFonts w:ascii="Tahoma" w:hAnsi="Tahoma" w:cs="Tahoma"/>
          <w:vertAlign w:val="subscript"/>
        </w:rPr>
        <w:t>1</w:t>
      </w:r>
      <w:r w:rsidRPr="00411DD3">
        <w:rPr>
          <w:rFonts w:ascii="Tahoma" w:hAnsi="Tahoma" w:cs="Tahoma"/>
        </w:rPr>
        <w:t>, Q</w:t>
      </w:r>
      <w:r w:rsidRPr="00411DD3">
        <w:rPr>
          <w:rFonts w:ascii="Tahoma" w:hAnsi="Tahoma" w:cs="Tahoma"/>
          <w:vertAlign w:val="subscript"/>
        </w:rPr>
        <w:t>3</w:t>
      </w:r>
      <w:r w:rsidRPr="00411DD3">
        <w:rPr>
          <w:rFonts w:ascii="Tahoma" w:hAnsi="Tahoma" w:cs="Tahoma"/>
        </w:rPr>
        <w:t>)</w:t>
      </w:r>
    </w:p>
    <w:p w:rsidR="00525606" w:rsidRPr="00411DD3" w:rsidRDefault="00525606">
      <w:pPr>
        <w:numPr>
          <w:ilvl w:val="1"/>
          <w:numId w:val="15"/>
        </w:numPr>
        <w:rPr>
          <w:rFonts w:ascii="Tahoma" w:hAnsi="Tahoma" w:cs="Tahoma"/>
        </w:rPr>
      </w:pPr>
      <w:r w:rsidRPr="00411DD3">
        <w:rPr>
          <w:rFonts w:ascii="Tahoma" w:hAnsi="Tahoma" w:cs="Tahoma"/>
        </w:rPr>
        <w:t xml:space="preserve">Graphic tools: </w:t>
      </w:r>
    </w:p>
    <w:p w:rsidR="00525606" w:rsidRPr="00411DD3" w:rsidRDefault="00525606">
      <w:pPr>
        <w:numPr>
          <w:ilvl w:val="4"/>
          <w:numId w:val="15"/>
        </w:numPr>
        <w:rPr>
          <w:rFonts w:ascii="Tahoma" w:hAnsi="Tahoma" w:cs="Tahoma"/>
        </w:rPr>
      </w:pPr>
      <w:r w:rsidRPr="00411DD3">
        <w:rPr>
          <w:rFonts w:ascii="Tahoma" w:hAnsi="Tahoma" w:cs="Tahoma"/>
        </w:rPr>
        <w:t>Circle graphs (pie chats)</w:t>
      </w:r>
    </w:p>
    <w:p w:rsidR="00525606" w:rsidRPr="00411DD3" w:rsidRDefault="00525606">
      <w:pPr>
        <w:numPr>
          <w:ilvl w:val="4"/>
          <w:numId w:val="15"/>
        </w:numPr>
        <w:rPr>
          <w:rFonts w:ascii="Tahoma" w:hAnsi="Tahoma" w:cs="Tahoma"/>
        </w:rPr>
      </w:pPr>
      <w:r w:rsidRPr="00411DD3">
        <w:rPr>
          <w:rFonts w:ascii="Tahoma" w:hAnsi="Tahoma" w:cs="Tahoma"/>
        </w:rPr>
        <w:t>Box &amp; Whisker Plots (Boxplots)</w:t>
      </w:r>
    </w:p>
    <w:p w:rsidR="00525606" w:rsidRPr="00411DD3" w:rsidRDefault="00525606">
      <w:pPr>
        <w:numPr>
          <w:ilvl w:val="4"/>
          <w:numId w:val="15"/>
        </w:numPr>
        <w:rPr>
          <w:rFonts w:ascii="Tahoma" w:hAnsi="Tahoma" w:cs="Tahoma"/>
        </w:rPr>
      </w:pPr>
      <w:r w:rsidRPr="00411DD3">
        <w:rPr>
          <w:rFonts w:ascii="Tahoma" w:hAnsi="Tahoma" w:cs="Tahoma"/>
        </w:rPr>
        <w:t>Histograms (Bar Graphs)</w:t>
      </w:r>
    </w:p>
    <w:p w:rsidR="00525606" w:rsidRPr="00411DD3" w:rsidRDefault="00525606">
      <w:pPr>
        <w:numPr>
          <w:ilvl w:val="4"/>
          <w:numId w:val="15"/>
        </w:numPr>
        <w:rPr>
          <w:rFonts w:ascii="Tahoma" w:hAnsi="Tahoma" w:cs="Tahoma"/>
        </w:rPr>
      </w:pPr>
      <w:r w:rsidRPr="00411DD3">
        <w:rPr>
          <w:rFonts w:ascii="Tahoma" w:hAnsi="Tahoma" w:cs="Tahoma"/>
        </w:rPr>
        <w:t>Stem and leaf plots</w:t>
      </w:r>
    </w:p>
    <w:p w:rsidR="00525606" w:rsidRPr="00411DD3" w:rsidRDefault="00525606">
      <w:pPr>
        <w:numPr>
          <w:ilvl w:val="0"/>
          <w:numId w:val="16"/>
        </w:numPr>
        <w:rPr>
          <w:rFonts w:ascii="Tahoma" w:hAnsi="Tahoma" w:cs="Tahoma"/>
        </w:rPr>
      </w:pPr>
      <w:r w:rsidRPr="00411DD3">
        <w:rPr>
          <w:rFonts w:ascii="Tahoma" w:hAnsi="Tahoma" w:cs="Tahoma"/>
        </w:rPr>
        <w:t>Example: What is the grade distribution of CV science students?</w:t>
      </w:r>
    </w:p>
    <w:p w:rsidR="00525606" w:rsidRPr="00411DD3" w:rsidRDefault="00525606">
      <w:pPr>
        <w:ind w:left="720"/>
        <w:rPr>
          <w:rFonts w:ascii="Tahoma" w:hAnsi="Tahoma" w:cs="Tahoma"/>
        </w:rPr>
      </w:pPr>
    </w:p>
    <w:p w:rsidR="00525606" w:rsidRPr="00411DD3" w:rsidRDefault="00525606">
      <w:pPr>
        <w:numPr>
          <w:ilvl w:val="0"/>
          <w:numId w:val="15"/>
        </w:numPr>
        <w:rPr>
          <w:rFonts w:ascii="Tahoma" w:hAnsi="Tahoma" w:cs="Tahoma"/>
        </w:rPr>
      </w:pPr>
      <w:r w:rsidRPr="00411DD3">
        <w:rPr>
          <w:rFonts w:ascii="Tahoma" w:hAnsi="Tahoma" w:cs="Tahoma"/>
          <w:b/>
        </w:rPr>
        <w:t>2-Variable Statistics</w:t>
      </w:r>
      <w:r w:rsidRPr="00411DD3">
        <w:rPr>
          <w:rFonts w:ascii="Tahoma" w:hAnsi="Tahoma" w:cs="Tahoma"/>
        </w:rPr>
        <w:t>—contain X-Y Data. They are two-dimensional and made up of an independent X-Variable and a dependent Y-Variable. They answer the question: How do differences in X affect Y?</w:t>
      </w:r>
    </w:p>
    <w:p w:rsidR="00525606" w:rsidRPr="00411DD3" w:rsidRDefault="00525606">
      <w:pPr>
        <w:numPr>
          <w:ilvl w:val="1"/>
          <w:numId w:val="15"/>
        </w:numPr>
        <w:rPr>
          <w:rFonts w:ascii="Tahoma" w:hAnsi="Tahoma" w:cs="Tahoma"/>
        </w:rPr>
      </w:pPr>
      <w:r w:rsidRPr="00411DD3">
        <w:rPr>
          <w:rFonts w:ascii="Tahoma" w:hAnsi="Tahoma" w:cs="Tahoma"/>
        </w:rPr>
        <w:t xml:space="preserve">Metrics, Tests, and Graphic tools: </w:t>
      </w:r>
    </w:p>
    <w:p w:rsidR="00525606" w:rsidRPr="00411DD3" w:rsidRDefault="00525606">
      <w:pPr>
        <w:numPr>
          <w:ilvl w:val="4"/>
          <w:numId w:val="15"/>
        </w:numPr>
        <w:rPr>
          <w:rFonts w:ascii="Tahoma" w:hAnsi="Tahoma" w:cs="Tahoma"/>
        </w:rPr>
      </w:pPr>
      <w:r w:rsidRPr="00411DD3">
        <w:rPr>
          <w:rFonts w:ascii="Tahoma" w:hAnsi="Tahoma" w:cs="Tahoma"/>
        </w:rPr>
        <w:t>Scatterplot</w:t>
      </w:r>
    </w:p>
    <w:p w:rsidR="00525606" w:rsidRPr="00411DD3" w:rsidRDefault="00525606">
      <w:pPr>
        <w:numPr>
          <w:ilvl w:val="4"/>
          <w:numId w:val="15"/>
        </w:numPr>
        <w:rPr>
          <w:rFonts w:ascii="Tahoma" w:hAnsi="Tahoma" w:cs="Tahoma"/>
        </w:rPr>
      </w:pPr>
      <w:r w:rsidRPr="00411DD3">
        <w:rPr>
          <w:rFonts w:ascii="Tahoma" w:hAnsi="Tahoma" w:cs="Tahoma"/>
        </w:rPr>
        <w:t>Linear Regression (be sure to keep track of r-values)</w:t>
      </w:r>
    </w:p>
    <w:p w:rsidR="00525606" w:rsidRPr="00411DD3" w:rsidRDefault="00525606">
      <w:pPr>
        <w:numPr>
          <w:ilvl w:val="4"/>
          <w:numId w:val="15"/>
        </w:numPr>
        <w:rPr>
          <w:rFonts w:ascii="Tahoma" w:hAnsi="Tahoma" w:cs="Tahoma"/>
        </w:rPr>
      </w:pPr>
      <w:r w:rsidRPr="00411DD3">
        <w:rPr>
          <w:rFonts w:ascii="Tahoma" w:hAnsi="Tahoma" w:cs="Tahoma"/>
        </w:rPr>
        <w:t>Exponential Regression</w:t>
      </w:r>
    </w:p>
    <w:p w:rsidR="00525606" w:rsidRPr="00411DD3" w:rsidRDefault="00525606">
      <w:pPr>
        <w:numPr>
          <w:ilvl w:val="4"/>
          <w:numId w:val="15"/>
        </w:numPr>
        <w:rPr>
          <w:rFonts w:ascii="Tahoma" w:hAnsi="Tahoma" w:cs="Tahoma"/>
        </w:rPr>
      </w:pPr>
      <w:r w:rsidRPr="00411DD3">
        <w:rPr>
          <w:rFonts w:ascii="Tahoma" w:hAnsi="Tahoma" w:cs="Tahoma"/>
        </w:rPr>
        <w:t>Power Regression</w:t>
      </w:r>
    </w:p>
    <w:p w:rsidR="00525606" w:rsidRPr="00411DD3" w:rsidRDefault="00525606">
      <w:pPr>
        <w:numPr>
          <w:ilvl w:val="0"/>
          <w:numId w:val="16"/>
        </w:numPr>
        <w:rPr>
          <w:rFonts w:ascii="Tahoma" w:hAnsi="Tahoma" w:cs="Tahoma"/>
        </w:rPr>
      </w:pPr>
      <w:r w:rsidRPr="00411DD3">
        <w:rPr>
          <w:rFonts w:ascii="Tahoma" w:hAnsi="Tahoma" w:cs="Tahoma"/>
        </w:rPr>
        <w:t>Example: What is the relationship between study time and GPA in students at CVHS?</w:t>
      </w:r>
    </w:p>
    <w:p w:rsidR="00525606" w:rsidRPr="00411DD3" w:rsidRDefault="00525606">
      <w:pPr>
        <w:rPr>
          <w:rFonts w:ascii="Tahoma" w:hAnsi="Tahoma" w:cs="Tahoma"/>
        </w:rPr>
      </w:pPr>
    </w:p>
    <w:p w:rsidR="00525606" w:rsidRPr="00411DD3" w:rsidRDefault="00525606">
      <w:pPr>
        <w:numPr>
          <w:ilvl w:val="0"/>
          <w:numId w:val="15"/>
        </w:numPr>
        <w:rPr>
          <w:rFonts w:ascii="Tahoma" w:hAnsi="Tahoma" w:cs="Tahoma"/>
        </w:rPr>
      </w:pPr>
      <w:r w:rsidRPr="00411DD3">
        <w:rPr>
          <w:rFonts w:ascii="Tahoma" w:hAnsi="Tahoma" w:cs="Tahoma"/>
          <w:b/>
        </w:rPr>
        <w:t>Confidence Intervals</w:t>
      </w:r>
      <w:r w:rsidRPr="00411DD3">
        <w:rPr>
          <w:rFonts w:ascii="Tahoma" w:hAnsi="Tahoma" w:cs="Tahoma"/>
        </w:rPr>
        <w:t>—calculate the mean of a sample as a way to estimate the mean of a population (n≥32). Data for the entire population is unknown.</w:t>
      </w:r>
    </w:p>
    <w:p w:rsidR="00525606" w:rsidRPr="00411DD3" w:rsidRDefault="00525606">
      <w:pPr>
        <w:numPr>
          <w:ilvl w:val="1"/>
          <w:numId w:val="15"/>
        </w:numPr>
        <w:rPr>
          <w:rFonts w:ascii="Tahoma" w:hAnsi="Tahoma" w:cs="Tahoma"/>
        </w:rPr>
      </w:pPr>
      <w:r w:rsidRPr="00411DD3">
        <w:rPr>
          <w:rFonts w:ascii="Tahoma" w:hAnsi="Tahoma" w:cs="Tahoma"/>
        </w:rPr>
        <w:t>Metrics:</w:t>
      </w:r>
    </w:p>
    <w:p w:rsidR="00525606" w:rsidRPr="00411DD3" w:rsidRDefault="00525606">
      <w:pPr>
        <w:numPr>
          <w:ilvl w:val="4"/>
          <w:numId w:val="15"/>
        </w:numPr>
        <w:rPr>
          <w:rFonts w:ascii="Tahoma" w:hAnsi="Tahoma" w:cs="Tahoma"/>
        </w:rPr>
      </w:pPr>
      <w:r w:rsidRPr="00411DD3">
        <w:rPr>
          <w:rFonts w:ascii="Tahoma" w:hAnsi="Tahoma" w:cs="Tahoma"/>
        </w:rPr>
        <w:t>Confidence Intervals 90, 95, 99</w:t>
      </w:r>
    </w:p>
    <w:p w:rsidR="00525606" w:rsidRPr="00411DD3" w:rsidRDefault="00525606">
      <w:pPr>
        <w:numPr>
          <w:ilvl w:val="4"/>
          <w:numId w:val="15"/>
        </w:numPr>
        <w:rPr>
          <w:rFonts w:ascii="Tahoma" w:hAnsi="Tahoma" w:cs="Tahoma"/>
        </w:rPr>
      </w:pPr>
      <w:r w:rsidRPr="00411DD3">
        <w:rPr>
          <w:rFonts w:ascii="Tahoma" w:hAnsi="Tahoma" w:cs="Tahoma"/>
        </w:rPr>
        <w:t xml:space="preserve">As confidence </w:t>
      </w:r>
      <w:r w:rsidRPr="00411DD3">
        <w:rPr>
          <w:rFonts w:cs="Tahoma"/>
        </w:rPr>
        <w:t>↑</w:t>
      </w:r>
      <w:r w:rsidRPr="00411DD3">
        <w:rPr>
          <w:rFonts w:ascii="Tahoma" w:hAnsi="Tahoma" w:cs="Tahoma"/>
        </w:rPr>
        <w:t xml:space="preserve"> interval </w:t>
      </w:r>
      <w:r w:rsidRPr="00411DD3">
        <w:rPr>
          <w:rFonts w:cs="Tahoma"/>
        </w:rPr>
        <w:t>↑</w:t>
      </w:r>
    </w:p>
    <w:p w:rsidR="00525606" w:rsidRPr="00411DD3" w:rsidRDefault="00525606">
      <w:pPr>
        <w:ind w:left="3240"/>
        <w:rPr>
          <w:rFonts w:ascii="Tahoma" w:hAnsi="Tahoma" w:cs="Tahoma"/>
        </w:rPr>
      </w:pPr>
    </w:p>
    <w:p w:rsidR="00525606" w:rsidRPr="00411DD3" w:rsidRDefault="00525606">
      <w:pPr>
        <w:numPr>
          <w:ilvl w:val="0"/>
          <w:numId w:val="17"/>
        </w:numPr>
        <w:rPr>
          <w:rFonts w:ascii="Tahoma" w:hAnsi="Tahoma" w:cs="Tahoma"/>
        </w:rPr>
      </w:pPr>
      <w:r w:rsidRPr="00411DD3">
        <w:rPr>
          <w:rFonts w:ascii="Tahoma" w:hAnsi="Tahoma" w:cs="Tahoma"/>
        </w:rPr>
        <w:t xml:space="preserve">To calculate </w:t>
      </w:r>
      <w:r w:rsidRPr="00411DD3">
        <w:rPr>
          <w:rFonts w:ascii="Tahoma" w:hAnsi="Tahoma" w:cs="Tahoma"/>
          <w:position w:val="-10"/>
        </w:rPr>
        <w:object w:dxaOrig="300" w:dyaOrig="260">
          <v:shape id="_x0000_i1029" type="#_x0000_t75" style="width:15.3pt;height:13.8pt" o:ole="">
            <v:imagedata r:id="rId45" o:title=""/>
          </v:shape>
          <o:OLEObject Type="Embed" ProgID="Equation.3" ShapeID="_x0000_i1029" DrawAspect="Content" ObjectID="_1407065351" r:id="rId46"/>
        </w:object>
      </w:r>
      <w:r w:rsidRPr="00411DD3">
        <w:rPr>
          <w:rFonts w:ascii="Tahoma" w:hAnsi="Tahoma" w:cs="Tahoma"/>
        </w:rPr>
        <w:t xml:space="preserve"> use      </w:t>
      </w:r>
      <w:r w:rsidRPr="00411DD3">
        <w:rPr>
          <w:rFonts w:ascii="Tahoma" w:hAnsi="Tahoma" w:cs="Tahoma"/>
          <w:position w:val="-16"/>
        </w:rPr>
        <w:object w:dxaOrig="720" w:dyaOrig="440">
          <v:shape id="_x0000_i1030" type="#_x0000_t75" style="width:62.8pt;height:39.05pt" o:ole="">
            <v:imagedata r:id="rId47" o:title=""/>
          </v:shape>
          <o:OLEObject Type="Embed" ProgID="Equation.3" ShapeID="_x0000_i1030" DrawAspect="Content" ObjectID="_1407065352" r:id="rId48"/>
        </w:object>
      </w:r>
    </w:p>
    <w:p w:rsidR="00525606" w:rsidRPr="00411DD3" w:rsidRDefault="00525606">
      <w:pPr>
        <w:ind w:left="360"/>
        <w:rPr>
          <w:rFonts w:ascii="Tahoma" w:hAnsi="Tahoma" w:cs="Tahoma"/>
        </w:rPr>
      </w:pPr>
    </w:p>
    <w:p w:rsidR="00525606" w:rsidRPr="00411DD3" w:rsidRDefault="00525606">
      <w:pPr>
        <w:numPr>
          <w:ilvl w:val="0"/>
          <w:numId w:val="15"/>
        </w:numPr>
        <w:rPr>
          <w:rFonts w:ascii="Tahoma" w:hAnsi="Tahoma" w:cs="Tahoma"/>
        </w:rPr>
      </w:pPr>
      <w:r w:rsidRPr="00411DD3">
        <w:rPr>
          <w:rFonts w:ascii="Tahoma" w:hAnsi="Tahoma" w:cs="Tahoma"/>
          <w:b/>
        </w:rPr>
        <w:t>Hypothesis Testing</w:t>
      </w:r>
      <w:r w:rsidRPr="00411DD3">
        <w:rPr>
          <w:rFonts w:ascii="Tahoma" w:hAnsi="Tahoma" w:cs="Tahoma"/>
        </w:rPr>
        <w:t>—Statistical tests that compare a hypothesized mean to the true mean, or compare experimental means to one another. Good way to compare two or more sets of data to see if they differ significantly from one another.</w:t>
      </w:r>
    </w:p>
    <w:p w:rsidR="00525606" w:rsidRPr="00411DD3" w:rsidRDefault="00525606">
      <w:pPr>
        <w:numPr>
          <w:ilvl w:val="1"/>
          <w:numId w:val="15"/>
        </w:numPr>
        <w:rPr>
          <w:rFonts w:ascii="Tahoma" w:hAnsi="Tahoma" w:cs="Tahoma"/>
        </w:rPr>
      </w:pPr>
      <w:r w:rsidRPr="00411DD3">
        <w:rPr>
          <w:rFonts w:ascii="Tahoma" w:hAnsi="Tahoma" w:cs="Tahoma"/>
        </w:rPr>
        <w:t>Tests:</w:t>
      </w:r>
    </w:p>
    <w:p w:rsidR="00525606" w:rsidRPr="00411DD3" w:rsidRDefault="00525606">
      <w:pPr>
        <w:numPr>
          <w:ilvl w:val="4"/>
          <w:numId w:val="15"/>
        </w:numPr>
        <w:rPr>
          <w:rFonts w:ascii="Tahoma" w:hAnsi="Tahoma" w:cs="Tahoma"/>
        </w:rPr>
      </w:pPr>
      <w:r w:rsidRPr="00411DD3">
        <w:rPr>
          <w:rFonts w:ascii="Tahoma" w:hAnsi="Tahoma" w:cs="Tahoma"/>
        </w:rPr>
        <w:t>Z-Test</w:t>
      </w:r>
    </w:p>
    <w:p w:rsidR="00525606" w:rsidRPr="00411DD3" w:rsidRDefault="00525606">
      <w:pPr>
        <w:numPr>
          <w:ilvl w:val="4"/>
          <w:numId w:val="15"/>
        </w:numPr>
        <w:rPr>
          <w:rFonts w:ascii="Tahoma" w:hAnsi="Tahoma" w:cs="Tahoma"/>
        </w:rPr>
      </w:pPr>
      <w:r w:rsidRPr="00411DD3">
        <w:rPr>
          <w:rFonts w:ascii="Tahoma" w:hAnsi="Tahoma" w:cs="Tahoma"/>
        </w:rPr>
        <w:t>t-test</w:t>
      </w:r>
    </w:p>
    <w:p w:rsidR="00525606" w:rsidRPr="00411DD3" w:rsidRDefault="00525606">
      <w:pPr>
        <w:numPr>
          <w:ilvl w:val="4"/>
          <w:numId w:val="15"/>
        </w:numPr>
        <w:rPr>
          <w:rFonts w:ascii="Tahoma" w:hAnsi="Tahoma" w:cs="Tahoma"/>
        </w:rPr>
      </w:pPr>
      <w:r w:rsidRPr="00411DD3">
        <w:rPr>
          <w:rFonts w:ascii="Tahoma" w:hAnsi="Tahoma" w:cs="Tahoma"/>
        </w:rPr>
        <w:t>Analysis of variance (ANOVA)</w:t>
      </w:r>
    </w:p>
    <w:p w:rsidR="00525606" w:rsidRPr="00411DD3" w:rsidRDefault="00525606">
      <w:pPr>
        <w:numPr>
          <w:ilvl w:val="4"/>
          <w:numId w:val="15"/>
        </w:numPr>
        <w:rPr>
          <w:rFonts w:ascii="Tahoma" w:hAnsi="Tahoma" w:cs="Tahoma"/>
        </w:rPr>
      </w:pPr>
      <w:r w:rsidRPr="00411DD3">
        <w:rPr>
          <w:rFonts w:ascii="Tahoma" w:hAnsi="Tahoma" w:cs="Tahoma"/>
        </w:rPr>
        <w:t>Chi-squared test (</w:t>
      </w:r>
      <w:r w:rsidRPr="00411DD3">
        <w:rPr>
          <w:rFonts w:ascii="Tahoma" w:hAnsi="Tahoma" w:cs="Tahoma"/>
          <w:position w:val="-4"/>
        </w:rPr>
        <w:object w:dxaOrig="340" w:dyaOrig="300">
          <v:shape id="_x0000_i1031" type="#_x0000_t75" style="width:18.4pt;height:15.3pt" o:ole="">
            <v:imagedata r:id="rId49" o:title=""/>
          </v:shape>
          <o:OLEObject Type="Embed" ProgID="Equation.3" ShapeID="_x0000_i1031" DrawAspect="Content" ObjectID="_1407065353" r:id="rId50"/>
        </w:object>
      </w:r>
      <w:r w:rsidRPr="00411DD3">
        <w:rPr>
          <w:rFonts w:ascii="Tahoma" w:hAnsi="Tahoma" w:cs="Tahoma"/>
        </w:rPr>
        <w:t>)</w:t>
      </w:r>
    </w:p>
    <w:p w:rsidR="00525606" w:rsidRPr="00411DD3" w:rsidRDefault="00525606">
      <w:pPr>
        <w:numPr>
          <w:ilvl w:val="4"/>
          <w:numId w:val="15"/>
        </w:numPr>
        <w:rPr>
          <w:rFonts w:ascii="Tahoma" w:hAnsi="Tahoma" w:cs="Tahoma"/>
        </w:rPr>
      </w:pPr>
      <w:r w:rsidRPr="00411DD3">
        <w:rPr>
          <w:rFonts w:ascii="Tahoma" w:hAnsi="Tahoma" w:cs="Tahoma"/>
        </w:rPr>
        <w:t>etc.</w:t>
      </w:r>
    </w:p>
    <w:p w:rsidR="00525606" w:rsidRPr="00411DD3" w:rsidRDefault="00525606">
      <w:pPr>
        <w:numPr>
          <w:ilvl w:val="0"/>
          <w:numId w:val="18"/>
        </w:numPr>
        <w:rPr>
          <w:rFonts w:ascii="Tahoma" w:hAnsi="Tahoma" w:cs="Tahoma"/>
        </w:rPr>
      </w:pPr>
      <w:r w:rsidRPr="00411DD3">
        <w:rPr>
          <w:rFonts w:ascii="Tahoma" w:hAnsi="Tahoma" w:cs="Tahoma"/>
        </w:rPr>
        <w:t>Hypotheses</w:t>
      </w:r>
    </w:p>
    <w:p w:rsidR="00525606" w:rsidRPr="00411DD3" w:rsidRDefault="00525606">
      <w:pPr>
        <w:numPr>
          <w:ilvl w:val="0"/>
          <w:numId w:val="19"/>
        </w:numPr>
        <w:rPr>
          <w:rFonts w:ascii="Tahoma" w:hAnsi="Tahoma" w:cs="Tahoma"/>
        </w:rPr>
      </w:pPr>
      <w:r w:rsidRPr="00411DD3">
        <w:rPr>
          <w:rFonts w:ascii="Tahoma" w:hAnsi="Tahoma" w:cs="Tahoma"/>
        </w:rPr>
        <w:t>H</w:t>
      </w:r>
      <w:r w:rsidRPr="00411DD3">
        <w:rPr>
          <w:rFonts w:ascii="Tahoma" w:hAnsi="Tahoma" w:cs="Tahoma"/>
          <w:vertAlign w:val="subscript"/>
        </w:rPr>
        <w:t>0</w:t>
      </w:r>
      <w:r w:rsidRPr="00411DD3">
        <w:rPr>
          <w:rFonts w:ascii="Tahoma" w:hAnsi="Tahoma" w:cs="Tahoma"/>
        </w:rPr>
        <w:t>= Null Hypothesis. Hypothesis that is presumed true unless a hypothesis test indicates otherwise. In t-tests and ANOVAs H</w:t>
      </w:r>
      <w:r w:rsidRPr="00411DD3">
        <w:rPr>
          <w:rFonts w:ascii="Tahoma" w:hAnsi="Tahoma" w:cs="Tahoma"/>
          <w:vertAlign w:val="subscript"/>
        </w:rPr>
        <w:t>0</w:t>
      </w:r>
      <w:r w:rsidRPr="00411DD3">
        <w:rPr>
          <w:rFonts w:ascii="Tahoma" w:hAnsi="Tahoma" w:cs="Tahoma"/>
        </w:rPr>
        <w:t>=there is no significant difference between the sets of data being tested.</w:t>
      </w:r>
    </w:p>
    <w:p w:rsidR="00525606" w:rsidRPr="00411DD3" w:rsidRDefault="00525606">
      <w:pPr>
        <w:numPr>
          <w:ilvl w:val="0"/>
          <w:numId w:val="19"/>
        </w:numPr>
        <w:rPr>
          <w:rFonts w:ascii="Tahoma" w:hAnsi="Tahoma" w:cs="Tahoma"/>
        </w:rPr>
      </w:pPr>
      <w:r w:rsidRPr="00411DD3">
        <w:rPr>
          <w:rFonts w:ascii="Tahoma" w:hAnsi="Tahoma" w:cs="Tahoma"/>
        </w:rPr>
        <w:t>H</w:t>
      </w:r>
      <w:r w:rsidRPr="00411DD3">
        <w:rPr>
          <w:rFonts w:ascii="Tahoma" w:hAnsi="Tahoma" w:cs="Tahoma"/>
          <w:vertAlign w:val="subscript"/>
        </w:rPr>
        <w:t>A</w:t>
      </w:r>
      <w:r w:rsidRPr="00411DD3">
        <w:rPr>
          <w:rFonts w:ascii="Tahoma" w:hAnsi="Tahoma" w:cs="Tahoma"/>
        </w:rPr>
        <w:t>= Alternative Hypothesis. Hypothesis set up as an alternative explanation of data. There can be a number of alternative hypotheses, and the way that they are set up depends on the way that you are handling the tests that you are performing. Most basically with a t-test were H</w:t>
      </w:r>
      <w:r w:rsidRPr="00411DD3">
        <w:rPr>
          <w:rFonts w:ascii="Tahoma" w:hAnsi="Tahoma" w:cs="Tahoma"/>
          <w:vertAlign w:val="subscript"/>
        </w:rPr>
        <w:t>0</w:t>
      </w:r>
      <w:r w:rsidRPr="00411DD3">
        <w:rPr>
          <w:rFonts w:ascii="Tahoma" w:hAnsi="Tahoma" w:cs="Tahoma"/>
        </w:rPr>
        <w:t>=no difference, H</w:t>
      </w:r>
      <w:r w:rsidRPr="00411DD3">
        <w:rPr>
          <w:rFonts w:ascii="Tahoma" w:hAnsi="Tahoma" w:cs="Tahoma"/>
          <w:vertAlign w:val="subscript"/>
        </w:rPr>
        <w:t>A</w:t>
      </w:r>
      <w:r w:rsidRPr="00411DD3">
        <w:rPr>
          <w:rFonts w:ascii="Tahoma" w:hAnsi="Tahoma" w:cs="Tahoma"/>
        </w:rPr>
        <w:t>=there is a difference.</w:t>
      </w:r>
    </w:p>
    <w:p w:rsidR="00525606" w:rsidRPr="00411DD3" w:rsidRDefault="00525606">
      <w:pPr>
        <w:numPr>
          <w:ilvl w:val="1"/>
          <w:numId w:val="19"/>
        </w:numPr>
        <w:rPr>
          <w:rFonts w:ascii="Tahoma" w:hAnsi="Tahoma" w:cs="Tahoma"/>
        </w:rPr>
      </w:pPr>
      <w:r w:rsidRPr="00411DD3">
        <w:rPr>
          <w:rFonts w:ascii="Tahoma" w:hAnsi="Tahoma" w:cs="Tahoma"/>
        </w:rPr>
        <w:t>p-value</w:t>
      </w:r>
    </w:p>
    <w:p w:rsidR="00525606" w:rsidRPr="00411DD3" w:rsidRDefault="00525606">
      <w:pPr>
        <w:numPr>
          <w:ilvl w:val="4"/>
          <w:numId w:val="19"/>
        </w:numPr>
        <w:rPr>
          <w:rFonts w:ascii="Tahoma" w:hAnsi="Tahoma" w:cs="Tahoma"/>
        </w:rPr>
      </w:pPr>
      <w:r w:rsidRPr="00411DD3">
        <w:rPr>
          <w:rFonts w:ascii="Tahoma" w:hAnsi="Tahoma" w:cs="Tahoma"/>
        </w:rPr>
        <w:t>Numerical result of a hypothesis test that guides you to either accept or reject H</w:t>
      </w:r>
      <w:r w:rsidRPr="00411DD3">
        <w:rPr>
          <w:rFonts w:ascii="Tahoma" w:hAnsi="Tahoma" w:cs="Tahoma"/>
          <w:vertAlign w:val="subscript"/>
        </w:rPr>
        <w:t>0</w:t>
      </w:r>
      <w:r w:rsidRPr="00411DD3">
        <w:rPr>
          <w:rFonts w:ascii="Tahoma" w:hAnsi="Tahoma" w:cs="Tahoma"/>
        </w:rPr>
        <w:t xml:space="preserve">. </w:t>
      </w:r>
    </w:p>
    <w:p w:rsidR="0050012F" w:rsidRPr="00411DD3" w:rsidRDefault="00525606" w:rsidP="0050012F">
      <w:pPr>
        <w:numPr>
          <w:ilvl w:val="4"/>
          <w:numId w:val="19"/>
        </w:numPr>
        <w:rPr>
          <w:rFonts w:ascii="Tahoma" w:hAnsi="Tahoma" w:cs="Tahoma"/>
        </w:rPr>
      </w:pPr>
      <w:r w:rsidRPr="00411DD3">
        <w:rPr>
          <w:rFonts w:ascii="Tahoma" w:hAnsi="Tahoma" w:cs="Tahoma"/>
        </w:rPr>
        <w:t>Maximum value at which H</w:t>
      </w:r>
      <w:r w:rsidRPr="00411DD3">
        <w:rPr>
          <w:rFonts w:ascii="Tahoma" w:hAnsi="Tahoma" w:cs="Tahoma"/>
          <w:vertAlign w:val="subscript"/>
        </w:rPr>
        <w:t>0</w:t>
      </w:r>
      <w:r w:rsidRPr="00411DD3">
        <w:rPr>
          <w:rFonts w:ascii="Tahoma" w:hAnsi="Tahoma" w:cs="Tahoma"/>
        </w:rPr>
        <w:t xml:space="preserve"> is rejected is 0.05. So if p</w:t>
      </w:r>
      <w:r w:rsidRPr="00411DD3">
        <w:rPr>
          <w:rFonts w:ascii="Tahoma" w:hAnsi="Tahoma" w:cs="Tahoma"/>
          <w:position w:val="-6"/>
        </w:rPr>
        <w:object w:dxaOrig="680" w:dyaOrig="279">
          <v:shape id="_x0000_i1032" type="#_x0000_t75" style="width:34.45pt;height:15.3pt" o:ole="">
            <v:imagedata r:id="rId51" o:title=""/>
          </v:shape>
          <o:OLEObject Type="Embed" ProgID="Equation.3" ShapeID="_x0000_i1032" DrawAspect="Content" ObjectID="_1407065354" r:id="rId52"/>
        </w:object>
      </w:r>
      <w:r w:rsidRPr="00411DD3">
        <w:rPr>
          <w:rFonts w:ascii="Tahoma" w:hAnsi="Tahoma" w:cs="Tahoma"/>
        </w:rPr>
        <w:t xml:space="preserve"> reject H</w:t>
      </w:r>
      <w:r w:rsidRPr="00411DD3">
        <w:rPr>
          <w:rFonts w:ascii="Tahoma" w:hAnsi="Tahoma" w:cs="Tahoma"/>
          <w:vertAlign w:val="subscript"/>
        </w:rPr>
        <w:t>0</w:t>
      </w:r>
      <w:r w:rsidRPr="00411DD3">
        <w:rPr>
          <w:rFonts w:ascii="Tahoma" w:hAnsi="Tahoma" w:cs="Tahoma"/>
        </w:rPr>
        <w:t xml:space="preserve"> (in the basic example this means that </w:t>
      </w:r>
      <w:r w:rsidRPr="00411DD3">
        <w:rPr>
          <w:rFonts w:ascii="Tahoma" w:hAnsi="Tahoma" w:cs="Tahoma"/>
          <w:b/>
          <w:i/>
        </w:rPr>
        <w:t>the test indicates</w:t>
      </w:r>
      <w:r w:rsidRPr="00411DD3">
        <w:rPr>
          <w:rFonts w:ascii="Tahoma" w:hAnsi="Tahoma" w:cs="Tahoma"/>
          <w:i/>
        </w:rPr>
        <w:t xml:space="preserve"> </w:t>
      </w:r>
      <w:r w:rsidRPr="00411DD3">
        <w:rPr>
          <w:rFonts w:ascii="Tahoma" w:hAnsi="Tahoma" w:cs="Tahoma"/>
        </w:rPr>
        <w:t>a difference between sets of data).</w:t>
      </w:r>
    </w:p>
    <w:p w:rsidR="0050012F" w:rsidRDefault="00A00541" w:rsidP="0050012F">
      <w:pPr>
        <w:ind w:left="-720"/>
        <w:rPr>
          <w:sz w:val="28"/>
          <w:szCs w:val="28"/>
        </w:rPr>
      </w:pPr>
      <w:r>
        <w:pict>
          <v:shape id="_x0000_i1033" type="#_x0000_t75" style="width:658.7pt;height:516.25pt;rotation:-90" wrapcoords="7395 0 219 403 219 2328 2700 2483 7443 2483 7443 2731 9219 2979 7638 2979 7638 3476 5181 3817 5181 3972 3892 5245 3843 5338 3916 5462 4889 6455 3795 6952 3600 7107 3405 7386 3381 7603 3381 7945 3770 8472 5181 8938 4184 9434 1241 9652 730 9714 657 10086 511 10428 438 10924 486 11421 632 11917 632 12290 1192 12414 2895 12414 2895 13066 73 15859 0 16045 0 16510 316 16883 414 16883 1362 17379 1411 18248 3357 18372 8368 18372 8368 19552 10873 19862 12211 19862 12308 20359 12503 20855 12503 21166 14400 21352 17222 21383 17465 21507 17514 21507 17611 21507 20359 21445 20359 21352 20651 20886 20651 20855 20773 20359 20822 19862 20773 19366 20676 18869 20408 18372 20505 17876 20603 17876 21235 17441 21478 16883 21551 16386 21576 15890 21527 15393 21381 14866 21089 14493 20992 14400 19970 13903 20189 13407 20116 12910 19849 12538 19727 12414 19776 12197 18949 12134 15081 11917 15519 11545 15519 11421 21162 11328 21162 9652 20700 9590 17951 9434 17270 8938 21138 8845 21114 6828 20141 6703 18414 5959 20968 5959 21138 5928 21138 4593 11846 4469 11408 3972 11457 3786 11068 3724 8489 3476 10776 2979 8635 2483 8732 2234 8197 2172 4427 1986 8781 1955 8732 0 7395 0">
            <v:imagedata r:id="rId53" o:title=""/>
          </v:shape>
        </w:pict>
      </w:r>
    </w:p>
    <w:p w:rsidR="005C41B3" w:rsidRPr="000266EB" w:rsidRDefault="005C41B3" w:rsidP="005C41B3">
      <w:pPr>
        <w:pStyle w:val="Heading1"/>
        <w:rPr>
          <w:rFonts w:ascii="Arial" w:hAnsi="Arial" w:cs="Arial"/>
          <w:b/>
          <w:sz w:val="24"/>
        </w:rPr>
      </w:pPr>
      <w:r>
        <w:rPr>
          <w:rFonts w:ascii="Arial" w:hAnsi="Arial" w:cs="Arial"/>
          <w:b/>
          <w:sz w:val="24"/>
        </w:rPr>
        <w:t>KEEP</w:t>
      </w:r>
      <w:r w:rsidRPr="000266EB">
        <w:rPr>
          <w:rFonts w:ascii="Arial" w:hAnsi="Arial" w:cs="Arial"/>
          <w:b/>
          <w:sz w:val="24"/>
        </w:rPr>
        <w:t xml:space="preserve"> THIS COPY </w:t>
      </w:r>
      <w:r w:rsidR="00FF7B29">
        <w:rPr>
          <w:rFonts w:ascii="Arial" w:hAnsi="Arial" w:cs="Arial"/>
          <w:b/>
          <w:sz w:val="24"/>
        </w:rPr>
        <w:t>FOR</w:t>
      </w:r>
      <w:r w:rsidRPr="000266EB">
        <w:rPr>
          <w:rFonts w:ascii="Arial" w:hAnsi="Arial" w:cs="Arial"/>
          <w:b/>
          <w:sz w:val="24"/>
        </w:rPr>
        <w:t xml:space="preserve"> YOUR </w:t>
      </w:r>
      <w:r w:rsidR="00FF7B29">
        <w:rPr>
          <w:rFonts w:ascii="Arial" w:hAnsi="Arial" w:cs="Arial"/>
          <w:b/>
          <w:sz w:val="24"/>
        </w:rPr>
        <w:t>RECORDS AND</w:t>
      </w:r>
      <w:r w:rsidRPr="000266EB">
        <w:rPr>
          <w:rFonts w:ascii="Arial" w:hAnsi="Arial" w:cs="Arial"/>
          <w:b/>
          <w:sz w:val="24"/>
        </w:rPr>
        <w:t xml:space="preserve"> </w:t>
      </w:r>
      <w:r w:rsidR="00FF7B29">
        <w:rPr>
          <w:rFonts w:ascii="Arial" w:hAnsi="Arial" w:cs="Arial"/>
          <w:b/>
          <w:sz w:val="24"/>
        </w:rPr>
        <w:t>SUBMIT THE COPY AT THE END OF THIS DOCUMENT</w:t>
      </w:r>
    </w:p>
    <w:p w:rsidR="005C41B3" w:rsidRDefault="005C41B3" w:rsidP="0093573C">
      <w:pPr>
        <w:pStyle w:val="Heading1"/>
        <w:rPr>
          <w:rFonts w:ascii="Arial" w:hAnsi="Arial" w:cs="Arial"/>
          <w:b/>
          <w:szCs w:val="32"/>
        </w:rPr>
      </w:pPr>
    </w:p>
    <w:p w:rsidR="0093573C" w:rsidRPr="00401052" w:rsidRDefault="00DA561C" w:rsidP="0093573C">
      <w:pPr>
        <w:pStyle w:val="Heading1"/>
        <w:rPr>
          <w:rFonts w:ascii="Arial" w:hAnsi="Arial" w:cs="Arial"/>
          <w:szCs w:val="32"/>
        </w:rPr>
      </w:pPr>
      <w:r w:rsidRPr="00804643">
        <w:rPr>
          <w:rFonts w:ascii="Arial" w:hAnsi="Arial" w:cs="Arial"/>
          <w:b/>
          <w:szCs w:val="32"/>
        </w:rPr>
        <w:t>20</w:t>
      </w:r>
      <w:r w:rsidR="00447C97" w:rsidRPr="00804643">
        <w:rPr>
          <w:rFonts w:ascii="Arial" w:hAnsi="Arial" w:cs="Arial"/>
          <w:b/>
          <w:szCs w:val="32"/>
        </w:rPr>
        <w:t>13</w:t>
      </w:r>
      <w:r w:rsidRPr="00804643">
        <w:rPr>
          <w:rFonts w:ascii="Arial" w:hAnsi="Arial" w:cs="Arial"/>
          <w:b/>
          <w:szCs w:val="32"/>
        </w:rPr>
        <w:t xml:space="preserve"> CV Science Fair / NMSEF Timeline</w:t>
      </w:r>
      <w:r w:rsidRPr="00667719">
        <w:rPr>
          <w:rFonts w:ascii="Arial" w:hAnsi="Arial" w:cs="Arial"/>
          <w:szCs w:val="32"/>
        </w:rPr>
        <w:t xml:space="preserve"> </w:t>
      </w:r>
      <w:r w:rsidR="00AA4AC2">
        <w:rPr>
          <w:rFonts w:ascii="Arial" w:hAnsi="Arial" w:cs="Arial"/>
          <w:sz w:val="16"/>
        </w:rPr>
        <w:t>Revised 8/20</w:t>
      </w:r>
      <w:r w:rsidR="0093573C" w:rsidRPr="00667719">
        <w:rPr>
          <w:rFonts w:ascii="Arial" w:hAnsi="Arial" w:cs="Arial"/>
          <w:sz w:val="16"/>
        </w:rPr>
        <w:t>/201</w:t>
      </w:r>
      <w:r w:rsidR="00447C97">
        <w:rPr>
          <w:rFonts w:ascii="Arial" w:hAnsi="Arial" w:cs="Arial"/>
          <w:sz w:val="16"/>
        </w:rPr>
        <w:t>2</w:t>
      </w:r>
    </w:p>
    <w:p w:rsidR="00DA561C" w:rsidRDefault="00DA561C" w:rsidP="00DA561C"/>
    <w:p w:rsidR="00DA561C" w:rsidRPr="00401052" w:rsidRDefault="00DA561C" w:rsidP="00DA561C">
      <w:pPr>
        <w:rPr>
          <w:rFonts w:ascii="Tahoma" w:hAnsi="Tahoma" w:cs="Tahoma"/>
          <w:sz w:val="18"/>
          <w:szCs w:val="18"/>
        </w:rPr>
      </w:pPr>
      <w:r w:rsidRPr="00401052">
        <w:rPr>
          <w:rFonts w:ascii="Tahoma" w:hAnsi="Tahoma" w:cs="Tahoma"/>
          <w:sz w:val="18"/>
          <w:szCs w:val="18"/>
        </w:rPr>
        <w:t>This is intended to give you an early idea of your duties and our expectations for your science fair project. A revised version (with added dates and times) will be available after the NMSEF teacher planning meeting scheduled for 1</w:t>
      </w:r>
      <w:r w:rsidR="00AA4AC2">
        <w:rPr>
          <w:rFonts w:ascii="Tahoma" w:hAnsi="Tahoma" w:cs="Tahoma"/>
          <w:sz w:val="18"/>
          <w:szCs w:val="18"/>
        </w:rPr>
        <w:t>0</w:t>
      </w:r>
      <w:r w:rsidRPr="00401052">
        <w:rPr>
          <w:rFonts w:ascii="Tahoma" w:hAnsi="Tahoma" w:cs="Tahoma"/>
          <w:sz w:val="18"/>
          <w:szCs w:val="18"/>
        </w:rPr>
        <w:t xml:space="preserve"> September. </w:t>
      </w:r>
      <w:r>
        <w:rPr>
          <w:rFonts w:ascii="Tahoma" w:hAnsi="Tahoma" w:cs="Tahoma"/>
          <w:sz w:val="18"/>
          <w:szCs w:val="18"/>
        </w:rPr>
        <w:t>Please promptly a</w:t>
      </w:r>
      <w:r w:rsidRPr="00401052">
        <w:rPr>
          <w:rFonts w:ascii="Tahoma" w:hAnsi="Tahoma" w:cs="Tahoma"/>
          <w:sz w:val="18"/>
          <w:szCs w:val="18"/>
        </w:rPr>
        <w:t>dd these dates to your family calendar now in order to avoid conflicts.</w:t>
      </w:r>
    </w:p>
    <w:p w:rsidR="00DA561C" w:rsidRDefault="00DA561C" w:rsidP="00DA561C">
      <w:pPr>
        <w:jc w:val="right"/>
        <w:rPr>
          <w:rFonts w:ascii="Tahoma" w:hAnsi="Tahoma" w:cs="Tahoma"/>
          <w:sz w:val="20"/>
        </w:rPr>
      </w:pPr>
    </w:p>
    <w:p w:rsidR="00DA561C" w:rsidRDefault="00DA561C" w:rsidP="00DA561C">
      <w:pPr>
        <w:pStyle w:val="Heading2"/>
        <w:rPr>
          <w:rFonts w:ascii="Tahoma" w:hAnsi="Tahoma" w:cs="Tahoma"/>
          <w:sz w:val="20"/>
        </w:rPr>
      </w:pPr>
      <w:r>
        <w:rPr>
          <w:rFonts w:ascii="Tahoma" w:hAnsi="Tahoma" w:cs="Tahoma"/>
          <w:sz w:val="20"/>
        </w:rPr>
        <w:t>Timeline of Tasks and Items Due for CV Science Fair and NMSEF</w:t>
      </w:r>
    </w:p>
    <w:p w:rsidR="00DA561C" w:rsidRDefault="00DA561C" w:rsidP="00DA561C">
      <w:pPr>
        <w:rPr>
          <w:rFonts w:ascii="Tahoma" w:hAnsi="Tahoma" w:cs="Tahoma"/>
          <w:sz w:val="20"/>
        </w:rPr>
      </w:pPr>
    </w:p>
    <w:p w:rsidR="00DA561C" w:rsidRDefault="000E03DE" w:rsidP="00DA561C">
      <w:pPr>
        <w:rPr>
          <w:rFonts w:ascii="Tahoma" w:hAnsi="Tahoma" w:cs="Tahoma"/>
          <w:sz w:val="20"/>
        </w:rPr>
      </w:pPr>
      <w:r>
        <w:rPr>
          <w:rFonts w:ascii="Tahoma" w:hAnsi="Tahoma" w:cs="Tahoma"/>
          <w:b/>
          <w:sz w:val="20"/>
        </w:rPr>
        <w:t>9/7/2012</w:t>
      </w:r>
      <w:r w:rsidR="00DA561C" w:rsidRPr="00667719">
        <w:rPr>
          <w:rFonts w:ascii="Tahoma" w:hAnsi="Tahoma" w:cs="Tahoma"/>
          <w:b/>
          <w:sz w:val="20"/>
        </w:rPr>
        <w:t>—Project Categories</w:t>
      </w:r>
      <w:r w:rsidR="00DA561C" w:rsidRPr="00667719">
        <w:rPr>
          <w:rFonts w:ascii="Tahoma" w:hAnsi="Tahoma" w:cs="Tahoma"/>
          <w:sz w:val="20"/>
        </w:rPr>
        <w:t xml:space="preserve"> due to Advanced Science Teacher</w:t>
      </w:r>
    </w:p>
    <w:p w:rsidR="00DA561C" w:rsidRDefault="00E112DD" w:rsidP="00DA561C">
      <w:pPr>
        <w:rPr>
          <w:rFonts w:ascii="Tahoma" w:hAnsi="Tahoma" w:cs="Tahoma"/>
          <w:sz w:val="20"/>
        </w:rPr>
      </w:pPr>
      <w:r>
        <w:rPr>
          <w:rFonts w:ascii="Tahoma" w:hAnsi="Tahoma" w:cs="Tahoma"/>
          <w:b/>
          <w:sz w:val="20"/>
        </w:rPr>
        <w:t>9/14/2012</w:t>
      </w:r>
      <w:r w:rsidR="00DA561C">
        <w:rPr>
          <w:rFonts w:ascii="Tahoma" w:hAnsi="Tahoma" w:cs="Tahoma"/>
          <w:b/>
          <w:sz w:val="20"/>
        </w:rPr>
        <w:t>—Preliminary Ideas</w:t>
      </w:r>
      <w:r w:rsidR="00DA561C">
        <w:rPr>
          <w:rFonts w:ascii="Tahoma" w:hAnsi="Tahoma" w:cs="Tahoma"/>
          <w:sz w:val="20"/>
        </w:rPr>
        <w:t xml:space="preserve"> due to Advanced Science Teacher</w:t>
      </w:r>
    </w:p>
    <w:p w:rsidR="00DA561C" w:rsidRDefault="00C56F92" w:rsidP="00DA561C">
      <w:pPr>
        <w:rPr>
          <w:rFonts w:ascii="Tahoma" w:hAnsi="Tahoma" w:cs="Tahoma"/>
          <w:sz w:val="20"/>
        </w:rPr>
      </w:pPr>
      <w:r>
        <w:rPr>
          <w:rFonts w:ascii="Tahoma" w:hAnsi="Tahoma" w:cs="Tahoma"/>
          <w:sz w:val="20"/>
        </w:rPr>
        <w:t>9/17/2012</w:t>
      </w:r>
      <w:r w:rsidR="00DA561C">
        <w:rPr>
          <w:rFonts w:ascii="Tahoma" w:hAnsi="Tahoma" w:cs="Tahoma"/>
          <w:sz w:val="20"/>
        </w:rPr>
        <w:t>—Deadline to submit name, qualifications, and contact information for Qualified Scientist(s) if working on a project that required early SRC/IRB approval</w:t>
      </w:r>
    </w:p>
    <w:p w:rsidR="00DA561C" w:rsidRDefault="00E112DD" w:rsidP="00DA561C">
      <w:pPr>
        <w:rPr>
          <w:rFonts w:ascii="Tahoma" w:hAnsi="Tahoma" w:cs="Tahoma"/>
          <w:sz w:val="20"/>
        </w:rPr>
      </w:pPr>
      <w:r>
        <w:rPr>
          <w:rFonts w:ascii="Tahoma" w:hAnsi="Tahoma" w:cs="Tahoma"/>
          <w:b/>
          <w:sz w:val="20"/>
        </w:rPr>
        <w:t>9/28/2012</w:t>
      </w:r>
      <w:r w:rsidR="00DA561C">
        <w:rPr>
          <w:rFonts w:ascii="Tahoma" w:hAnsi="Tahoma" w:cs="Tahoma"/>
          <w:b/>
          <w:sz w:val="20"/>
        </w:rPr>
        <w:t>—Refined Ideas</w:t>
      </w:r>
      <w:r w:rsidR="00DA561C">
        <w:rPr>
          <w:rFonts w:ascii="Tahoma" w:hAnsi="Tahoma" w:cs="Tahoma"/>
          <w:sz w:val="20"/>
        </w:rPr>
        <w:t xml:space="preserve"> </w:t>
      </w:r>
      <w:r w:rsidR="00DA561C">
        <w:rPr>
          <w:rFonts w:ascii="Tahoma" w:hAnsi="Tahoma" w:cs="Tahoma"/>
          <w:b/>
          <w:sz w:val="20"/>
        </w:rPr>
        <w:t xml:space="preserve">and Exploratory Research </w:t>
      </w:r>
      <w:r w:rsidR="00DA561C">
        <w:rPr>
          <w:rFonts w:ascii="Tahoma" w:hAnsi="Tahoma" w:cs="Tahoma"/>
          <w:sz w:val="20"/>
        </w:rPr>
        <w:t>due to Advanced Science Teacher</w:t>
      </w:r>
    </w:p>
    <w:p w:rsidR="00DA561C" w:rsidRDefault="007E487A" w:rsidP="00DA561C">
      <w:pPr>
        <w:rPr>
          <w:rFonts w:ascii="Tahoma" w:hAnsi="Tahoma" w:cs="Tahoma"/>
          <w:sz w:val="20"/>
        </w:rPr>
      </w:pPr>
      <w:r>
        <w:rPr>
          <w:rFonts w:ascii="Tahoma" w:hAnsi="Tahoma" w:cs="Tahoma"/>
          <w:b/>
          <w:sz w:val="20"/>
        </w:rPr>
        <w:t>10/15/2012</w:t>
      </w:r>
      <w:r w:rsidR="00DA561C">
        <w:rPr>
          <w:rFonts w:ascii="Tahoma" w:hAnsi="Tahoma" w:cs="Tahoma"/>
          <w:b/>
          <w:sz w:val="20"/>
        </w:rPr>
        <w:t>—First Draft of Research Proposal and Bibliography</w:t>
      </w:r>
      <w:r w:rsidR="00DA561C">
        <w:rPr>
          <w:rFonts w:ascii="Tahoma" w:hAnsi="Tahoma" w:cs="Tahoma"/>
          <w:sz w:val="20"/>
        </w:rPr>
        <w:t xml:space="preserve"> due to Advanced Science Teacher</w:t>
      </w:r>
    </w:p>
    <w:p w:rsidR="00DA561C" w:rsidRPr="00791149" w:rsidRDefault="001444A0" w:rsidP="00DA561C">
      <w:pPr>
        <w:rPr>
          <w:rFonts w:ascii="Tahoma" w:hAnsi="Tahoma" w:cs="Tahoma"/>
          <w:sz w:val="20"/>
        </w:rPr>
      </w:pPr>
      <w:r>
        <w:rPr>
          <w:rFonts w:ascii="Tahoma" w:hAnsi="Tahoma" w:cs="Tahoma"/>
          <w:b/>
          <w:sz w:val="20"/>
        </w:rPr>
        <w:t>10/</w:t>
      </w:r>
      <w:r w:rsidR="007E487A">
        <w:rPr>
          <w:rFonts w:ascii="Tahoma" w:hAnsi="Tahoma" w:cs="Tahoma"/>
          <w:b/>
          <w:sz w:val="20"/>
        </w:rPr>
        <w:t>29</w:t>
      </w:r>
      <w:r>
        <w:rPr>
          <w:rFonts w:ascii="Tahoma" w:hAnsi="Tahoma" w:cs="Tahoma"/>
          <w:b/>
          <w:sz w:val="20"/>
        </w:rPr>
        <w:t>/2</w:t>
      </w:r>
      <w:r w:rsidR="007E487A">
        <w:rPr>
          <w:rFonts w:ascii="Tahoma" w:hAnsi="Tahoma" w:cs="Tahoma"/>
          <w:b/>
          <w:sz w:val="20"/>
        </w:rPr>
        <w:t>012</w:t>
      </w:r>
      <w:r w:rsidR="00791149">
        <w:rPr>
          <w:rFonts w:ascii="Tahoma" w:hAnsi="Tahoma" w:cs="Tahoma"/>
          <w:b/>
          <w:sz w:val="20"/>
        </w:rPr>
        <w:t xml:space="preserve"> (tentative)</w:t>
      </w:r>
      <w:r w:rsidR="00DA561C">
        <w:rPr>
          <w:rFonts w:ascii="Tahoma" w:hAnsi="Tahoma" w:cs="Tahoma"/>
          <w:b/>
          <w:sz w:val="20"/>
        </w:rPr>
        <w:t>—</w:t>
      </w:r>
      <w:proofErr w:type="gramStart"/>
      <w:r w:rsidR="00DA561C">
        <w:rPr>
          <w:rFonts w:ascii="Tahoma" w:hAnsi="Tahoma" w:cs="Tahoma"/>
          <w:b/>
          <w:sz w:val="20"/>
        </w:rPr>
        <w:t>Second</w:t>
      </w:r>
      <w:proofErr w:type="gramEnd"/>
      <w:r w:rsidR="00DA561C">
        <w:rPr>
          <w:rFonts w:ascii="Tahoma" w:hAnsi="Tahoma" w:cs="Tahoma"/>
          <w:b/>
          <w:sz w:val="20"/>
        </w:rPr>
        <w:t xml:space="preserve"> Draft of Research Proposal and Bibliography</w:t>
      </w:r>
      <w:r w:rsidR="00791149">
        <w:rPr>
          <w:rFonts w:ascii="Tahoma" w:hAnsi="Tahoma" w:cs="Tahoma"/>
          <w:b/>
          <w:sz w:val="20"/>
        </w:rPr>
        <w:t xml:space="preserve"> and NMSEF Registration</w:t>
      </w:r>
      <w:r w:rsidR="00DA561C">
        <w:rPr>
          <w:rFonts w:ascii="Tahoma" w:hAnsi="Tahoma" w:cs="Tahoma"/>
          <w:sz w:val="20"/>
        </w:rPr>
        <w:t xml:space="preserve"> due to Advanced Science Teacher</w:t>
      </w:r>
      <w:r w:rsidR="00791149">
        <w:rPr>
          <w:rFonts w:ascii="Tahoma" w:hAnsi="Tahoma" w:cs="Tahoma"/>
          <w:sz w:val="20"/>
        </w:rPr>
        <w:t xml:space="preserve">. </w:t>
      </w:r>
      <w:r w:rsidR="00B9552C">
        <w:rPr>
          <w:rFonts w:ascii="Tahoma" w:hAnsi="Tahoma" w:cs="Tahoma"/>
          <w:b/>
          <w:sz w:val="20"/>
        </w:rPr>
        <w:t>Final due date is final. If you fail to submit on or before this deadline, you will earn a 0% for this assignment</w:t>
      </w:r>
      <w:r w:rsidR="009832BA">
        <w:rPr>
          <w:rFonts w:ascii="Tahoma" w:hAnsi="Tahoma" w:cs="Tahoma"/>
          <w:b/>
          <w:sz w:val="20"/>
        </w:rPr>
        <w:t xml:space="preserve"> and you will not compete in NMSEF.</w:t>
      </w:r>
    </w:p>
    <w:p w:rsidR="00B62D3E" w:rsidRPr="00327FC5" w:rsidRDefault="005C4111" w:rsidP="00DA561C">
      <w:pPr>
        <w:rPr>
          <w:rFonts w:ascii="Tahoma" w:hAnsi="Tahoma" w:cs="Tahoma"/>
          <w:b/>
          <w:sz w:val="20"/>
        </w:rPr>
      </w:pPr>
      <w:r>
        <w:rPr>
          <w:rFonts w:ascii="Tahoma" w:hAnsi="Tahoma" w:cs="Tahoma"/>
          <w:b/>
          <w:sz w:val="20"/>
        </w:rPr>
        <w:t>12/14/2012</w:t>
      </w:r>
      <w:r w:rsidR="00B62D3E">
        <w:rPr>
          <w:rFonts w:ascii="Tahoma" w:hAnsi="Tahoma" w:cs="Tahoma"/>
          <w:b/>
          <w:sz w:val="20"/>
        </w:rPr>
        <w:t>—</w:t>
      </w:r>
      <w:proofErr w:type="gramStart"/>
      <w:r w:rsidR="00B62D3E">
        <w:rPr>
          <w:rFonts w:ascii="Tahoma" w:hAnsi="Tahoma" w:cs="Tahoma"/>
          <w:b/>
          <w:sz w:val="20"/>
        </w:rPr>
        <w:t>Submit</w:t>
      </w:r>
      <w:proofErr w:type="gramEnd"/>
      <w:r w:rsidR="00B62D3E">
        <w:rPr>
          <w:rFonts w:ascii="Tahoma" w:hAnsi="Tahoma" w:cs="Tahoma"/>
          <w:b/>
          <w:sz w:val="20"/>
        </w:rPr>
        <w:t xml:space="preserve"> working copy of Research Notebook</w:t>
      </w:r>
    </w:p>
    <w:p w:rsidR="00DA561C" w:rsidRDefault="005C4111" w:rsidP="00DA561C">
      <w:pPr>
        <w:rPr>
          <w:rFonts w:ascii="Tahoma" w:hAnsi="Tahoma" w:cs="Tahoma"/>
          <w:sz w:val="20"/>
        </w:rPr>
      </w:pPr>
      <w:r>
        <w:rPr>
          <w:rFonts w:ascii="Tahoma" w:hAnsi="Tahoma" w:cs="Tahoma"/>
          <w:sz w:val="20"/>
        </w:rPr>
        <w:t>11/8/2012 (tentative)</w:t>
      </w:r>
      <w:r w:rsidR="00DA561C">
        <w:rPr>
          <w:rFonts w:ascii="Tahoma" w:hAnsi="Tahoma" w:cs="Tahoma"/>
          <w:sz w:val="20"/>
        </w:rPr>
        <w:t>—NMSEF project approval</w:t>
      </w:r>
    </w:p>
    <w:p w:rsidR="00DA561C" w:rsidRDefault="000E0852" w:rsidP="00DA561C">
      <w:pPr>
        <w:rPr>
          <w:rFonts w:ascii="Tahoma" w:hAnsi="Tahoma" w:cs="Tahoma"/>
          <w:sz w:val="20"/>
        </w:rPr>
      </w:pPr>
      <w:proofErr w:type="gramStart"/>
      <w:r>
        <w:rPr>
          <w:rFonts w:ascii="Tahoma" w:hAnsi="Tahoma" w:cs="Tahoma"/>
          <w:sz w:val="20"/>
        </w:rPr>
        <w:t>11/10/2012</w:t>
      </w:r>
      <w:r w:rsidR="006E7D8A">
        <w:rPr>
          <w:rFonts w:ascii="Tahoma" w:hAnsi="Tahoma" w:cs="Tahoma"/>
          <w:sz w:val="20"/>
        </w:rPr>
        <w:t xml:space="preserve"> (tentative)</w:t>
      </w:r>
      <w:r w:rsidR="00DA561C">
        <w:rPr>
          <w:rFonts w:ascii="Tahoma" w:hAnsi="Tahoma" w:cs="Tahoma"/>
          <w:sz w:val="20"/>
        </w:rPr>
        <w:t>—Begin Experimentation</w:t>
      </w:r>
      <w:r w:rsidR="006E7D8A">
        <w:rPr>
          <w:rFonts w:ascii="Tahoma" w:hAnsi="Tahoma" w:cs="Tahoma"/>
          <w:sz w:val="20"/>
        </w:rPr>
        <w:t>.</w:t>
      </w:r>
      <w:proofErr w:type="gramEnd"/>
      <w:r w:rsidR="006E7D8A">
        <w:rPr>
          <w:rFonts w:ascii="Tahoma" w:hAnsi="Tahoma" w:cs="Tahoma"/>
          <w:sz w:val="20"/>
        </w:rPr>
        <w:t xml:space="preserve"> This occurs upon approval of project by NMSEF.</w:t>
      </w:r>
    </w:p>
    <w:p w:rsidR="00DA561C" w:rsidRDefault="00977976" w:rsidP="00DA561C">
      <w:pPr>
        <w:rPr>
          <w:rFonts w:ascii="Tahoma" w:hAnsi="Tahoma" w:cs="Tahoma"/>
          <w:sz w:val="20"/>
        </w:rPr>
      </w:pPr>
      <w:r>
        <w:rPr>
          <w:rFonts w:ascii="Tahoma" w:hAnsi="Tahoma" w:cs="Tahoma"/>
          <w:sz w:val="20"/>
        </w:rPr>
        <w:t>Nov-Dec 2012</w:t>
      </w:r>
      <w:r w:rsidR="00DA561C">
        <w:rPr>
          <w:rFonts w:ascii="Tahoma" w:hAnsi="Tahoma" w:cs="Tahoma"/>
          <w:sz w:val="20"/>
        </w:rPr>
        <w:t>—Collect and Analyze Data</w:t>
      </w:r>
    </w:p>
    <w:p w:rsidR="00DA561C" w:rsidRDefault="00977976" w:rsidP="00DA561C">
      <w:pPr>
        <w:rPr>
          <w:rFonts w:ascii="Tahoma" w:hAnsi="Tahoma" w:cs="Tahoma"/>
          <w:sz w:val="20"/>
        </w:rPr>
      </w:pPr>
      <w:r>
        <w:rPr>
          <w:rFonts w:ascii="Tahoma" w:hAnsi="Tahoma" w:cs="Tahoma"/>
          <w:sz w:val="20"/>
        </w:rPr>
        <w:t>Nov-Dec 2012</w:t>
      </w:r>
      <w:r w:rsidR="00DA561C">
        <w:rPr>
          <w:rFonts w:ascii="Tahoma" w:hAnsi="Tahoma" w:cs="Tahoma"/>
          <w:sz w:val="20"/>
        </w:rPr>
        <w:t>—Draw Conclusions</w:t>
      </w:r>
    </w:p>
    <w:p w:rsidR="00DA561C" w:rsidRDefault="007C7A6F" w:rsidP="00DA561C">
      <w:pPr>
        <w:rPr>
          <w:rFonts w:ascii="Tahoma" w:hAnsi="Tahoma" w:cs="Tahoma"/>
          <w:sz w:val="20"/>
        </w:rPr>
      </w:pPr>
      <w:r>
        <w:rPr>
          <w:rFonts w:ascii="Tahoma" w:hAnsi="Tahoma" w:cs="Tahoma"/>
          <w:sz w:val="20"/>
        </w:rPr>
        <w:t>Winter Break 2012</w:t>
      </w:r>
      <w:r w:rsidR="00DA561C">
        <w:rPr>
          <w:rFonts w:ascii="Tahoma" w:hAnsi="Tahoma" w:cs="Tahoma"/>
          <w:sz w:val="20"/>
        </w:rPr>
        <w:t>—Write Project Report</w:t>
      </w:r>
    </w:p>
    <w:p w:rsidR="00DA561C" w:rsidRDefault="007C7A6F" w:rsidP="00DA561C">
      <w:pPr>
        <w:rPr>
          <w:rFonts w:ascii="Tahoma" w:hAnsi="Tahoma" w:cs="Tahoma"/>
          <w:sz w:val="20"/>
        </w:rPr>
      </w:pPr>
      <w:r>
        <w:rPr>
          <w:rFonts w:ascii="Tahoma" w:hAnsi="Tahoma" w:cs="Tahoma"/>
          <w:sz w:val="20"/>
        </w:rPr>
        <w:t>Jan 2-4, 2013</w:t>
      </w:r>
      <w:r w:rsidR="00DA561C">
        <w:rPr>
          <w:rFonts w:ascii="Tahoma" w:hAnsi="Tahoma" w:cs="Tahoma"/>
          <w:sz w:val="20"/>
        </w:rPr>
        <w:t>—Create Project Display</w:t>
      </w:r>
    </w:p>
    <w:p w:rsidR="00DA561C" w:rsidRDefault="007C7A6F" w:rsidP="00DA561C">
      <w:pPr>
        <w:rPr>
          <w:rFonts w:ascii="Tahoma" w:hAnsi="Tahoma" w:cs="Tahoma"/>
          <w:sz w:val="20"/>
        </w:rPr>
      </w:pPr>
      <w:r>
        <w:rPr>
          <w:rFonts w:ascii="Tahoma" w:hAnsi="Tahoma" w:cs="Tahoma"/>
          <w:sz w:val="20"/>
        </w:rPr>
        <w:t>Jan 7-8, 2013</w:t>
      </w:r>
      <w:r w:rsidR="00DA561C">
        <w:rPr>
          <w:rFonts w:ascii="Tahoma" w:hAnsi="Tahoma" w:cs="Tahoma"/>
          <w:sz w:val="20"/>
        </w:rPr>
        <w:t>—Compete in CV Science Fair with Final Project</w:t>
      </w:r>
    </w:p>
    <w:p w:rsidR="00DA561C" w:rsidRDefault="007C7A6F" w:rsidP="00DA561C">
      <w:pPr>
        <w:rPr>
          <w:rFonts w:ascii="Tahoma" w:hAnsi="Tahoma" w:cs="Tahoma"/>
          <w:sz w:val="20"/>
        </w:rPr>
      </w:pPr>
      <w:r>
        <w:rPr>
          <w:rFonts w:ascii="Tahoma" w:hAnsi="Tahoma" w:cs="Tahoma"/>
          <w:sz w:val="20"/>
        </w:rPr>
        <w:t>2/2013</w:t>
      </w:r>
      <w:r w:rsidR="00DA561C">
        <w:rPr>
          <w:rFonts w:ascii="Tahoma" w:hAnsi="Tahoma" w:cs="Tahoma"/>
          <w:sz w:val="20"/>
        </w:rPr>
        <w:t xml:space="preserve"> Final entries submitted by individual schools to NMSEF SRC</w:t>
      </w:r>
    </w:p>
    <w:p w:rsidR="00DA561C" w:rsidRDefault="007C7A6F" w:rsidP="00DA561C">
      <w:pPr>
        <w:rPr>
          <w:rFonts w:ascii="Tahoma" w:hAnsi="Tahoma" w:cs="Tahoma"/>
          <w:sz w:val="20"/>
        </w:rPr>
      </w:pPr>
      <w:r>
        <w:rPr>
          <w:rFonts w:ascii="Tahoma" w:hAnsi="Tahoma" w:cs="Tahoma"/>
          <w:sz w:val="20"/>
        </w:rPr>
        <w:t>2/2013</w:t>
      </w:r>
      <w:r w:rsidR="00DA561C">
        <w:rPr>
          <w:rFonts w:ascii="Tahoma" w:hAnsi="Tahoma" w:cs="Tahoma"/>
          <w:sz w:val="20"/>
        </w:rPr>
        <w:t>—Amend Type I Projects a</w:t>
      </w:r>
      <w:r w:rsidR="00977976">
        <w:rPr>
          <w:rFonts w:ascii="Tahoma" w:hAnsi="Tahoma" w:cs="Tahoma"/>
          <w:sz w:val="20"/>
        </w:rPr>
        <w:t>nd Compete in NMSEF (Setup (3/26/2013), Interview (3/27</w:t>
      </w:r>
      <w:r w:rsidR="00DA561C">
        <w:rPr>
          <w:rFonts w:ascii="Tahoma" w:hAnsi="Tahoma" w:cs="Tahoma"/>
          <w:sz w:val="20"/>
        </w:rPr>
        <w:t>/201</w:t>
      </w:r>
      <w:r w:rsidR="00977976">
        <w:rPr>
          <w:rFonts w:ascii="Tahoma" w:hAnsi="Tahoma" w:cs="Tahoma"/>
          <w:sz w:val="20"/>
        </w:rPr>
        <w:t>3), Awards (3/27/2013), Tear Down (3/27/2013</w:t>
      </w:r>
      <w:r w:rsidR="00DA561C">
        <w:rPr>
          <w:rFonts w:ascii="Tahoma" w:hAnsi="Tahoma" w:cs="Tahoma"/>
          <w:sz w:val="20"/>
        </w:rPr>
        <w:t>) See NMSEF Web Site for details.</w:t>
      </w:r>
    </w:p>
    <w:p w:rsidR="008A3147" w:rsidRDefault="00DA561C" w:rsidP="00DA561C">
      <w:pPr>
        <w:rPr>
          <w:rFonts w:ascii="Tahoma" w:hAnsi="Tahoma" w:cs="Tahoma"/>
          <w:b/>
          <w:sz w:val="20"/>
        </w:rPr>
      </w:pPr>
      <w:r>
        <w:rPr>
          <w:rFonts w:ascii="Tahoma" w:hAnsi="Tahoma" w:cs="Tahoma"/>
          <w:b/>
          <w:sz w:val="20"/>
        </w:rPr>
        <w:t xml:space="preserve">    O</w:t>
      </w:r>
      <w:r w:rsidR="008A3147">
        <w:rPr>
          <w:rFonts w:ascii="Tahoma" w:hAnsi="Tahoma" w:cs="Tahoma"/>
          <w:b/>
          <w:sz w:val="20"/>
        </w:rPr>
        <w:t>R</w:t>
      </w:r>
    </w:p>
    <w:p w:rsidR="00DA561C" w:rsidRPr="008A3147" w:rsidRDefault="00DA561C" w:rsidP="00DA561C">
      <w:pPr>
        <w:rPr>
          <w:rFonts w:ascii="Tahoma" w:hAnsi="Tahoma" w:cs="Tahoma"/>
          <w:b/>
          <w:sz w:val="20"/>
        </w:rPr>
      </w:pPr>
      <w:r>
        <w:rPr>
          <w:rFonts w:ascii="Tahoma" w:hAnsi="Tahoma" w:cs="Tahoma"/>
          <w:sz w:val="20"/>
        </w:rPr>
        <w:t>Type II Projects</w:t>
      </w:r>
      <w:r w:rsidR="008A3147">
        <w:rPr>
          <w:rFonts w:ascii="Tahoma" w:hAnsi="Tahoma" w:cs="Tahoma"/>
          <w:sz w:val="20"/>
        </w:rPr>
        <w:t xml:space="preserve">—Schedule reflective paper review for the week of March 18-22, 2013 with your honors teacher </w:t>
      </w:r>
      <w:r w:rsidR="008A3147" w:rsidRPr="008A3147">
        <w:rPr>
          <w:rFonts w:ascii="Tahoma" w:hAnsi="Tahoma" w:cs="Tahoma"/>
          <w:b/>
          <w:sz w:val="20"/>
        </w:rPr>
        <w:t>no later than</w:t>
      </w:r>
      <w:r w:rsidR="008A3147">
        <w:rPr>
          <w:rFonts w:ascii="Tahoma" w:hAnsi="Tahoma" w:cs="Tahoma"/>
          <w:sz w:val="20"/>
        </w:rPr>
        <w:t xml:space="preserve"> March 15</w:t>
      </w:r>
      <w:r w:rsidR="008A3147" w:rsidRPr="008A3147">
        <w:rPr>
          <w:rFonts w:ascii="Tahoma" w:hAnsi="Tahoma" w:cs="Tahoma"/>
          <w:sz w:val="20"/>
          <w:vertAlign w:val="superscript"/>
        </w:rPr>
        <w:t>th</w:t>
      </w:r>
      <w:r w:rsidR="008A3147">
        <w:rPr>
          <w:rFonts w:ascii="Tahoma" w:hAnsi="Tahoma" w:cs="Tahoma"/>
          <w:sz w:val="20"/>
        </w:rPr>
        <w:t>, 2013</w:t>
      </w:r>
    </w:p>
    <w:p w:rsidR="00DA561C" w:rsidRDefault="004A3208" w:rsidP="00DA561C">
      <w:pPr>
        <w:rPr>
          <w:rFonts w:ascii="Tahoma" w:hAnsi="Tahoma" w:cs="Tahoma"/>
          <w:sz w:val="20"/>
          <w:szCs w:val="20"/>
        </w:rPr>
      </w:pPr>
      <w:r w:rsidRPr="004A3208">
        <w:rPr>
          <w:rFonts w:ascii="Tahoma" w:hAnsi="Tahoma" w:cs="Tahoma"/>
          <w:sz w:val="20"/>
          <w:szCs w:val="20"/>
        </w:rPr>
        <w:t xml:space="preserve">March 26 +27, 2013—NMSEF </w:t>
      </w:r>
    </w:p>
    <w:p w:rsidR="003E1E4C" w:rsidRPr="004A3208" w:rsidRDefault="003E1E4C" w:rsidP="00DA561C">
      <w:pPr>
        <w:rPr>
          <w:rFonts w:ascii="Tahoma" w:hAnsi="Tahoma" w:cs="Tahoma"/>
          <w:sz w:val="20"/>
          <w:szCs w:val="20"/>
        </w:rPr>
      </w:pPr>
    </w:p>
    <w:p w:rsidR="00DA561C" w:rsidRDefault="00DA561C" w:rsidP="00DA561C">
      <w:pPr>
        <w:pStyle w:val="Heading2"/>
        <w:rPr>
          <w:rFonts w:ascii="Arial" w:hAnsi="Arial" w:cs="Arial"/>
          <w:sz w:val="16"/>
          <w:szCs w:val="16"/>
        </w:rPr>
      </w:pPr>
      <w:r>
        <w:rPr>
          <w:rFonts w:ascii="Arial" w:hAnsi="Arial" w:cs="Arial"/>
          <w:sz w:val="20"/>
          <w:szCs w:val="20"/>
        </w:rPr>
        <w:t xml:space="preserve">Student Responsibilities </w:t>
      </w:r>
      <w:r>
        <w:rPr>
          <w:rFonts w:ascii="Arial" w:hAnsi="Arial" w:cs="Arial"/>
          <w:sz w:val="16"/>
          <w:szCs w:val="16"/>
        </w:rPr>
        <w:t>(Deductions that will be rendered if you fail to meet each responsibility)</w:t>
      </w:r>
    </w:p>
    <w:p w:rsidR="00DA561C" w:rsidRDefault="00DA561C" w:rsidP="00DA561C">
      <w:pPr>
        <w:numPr>
          <w:ilvl w:val="0"/>
          <w:numId w:val="26"/>
        </w:numPr>
        <w:rPr>
          <w:rFonts w:ascii="Arial" w:hAnsi="Arial" w:cs="Arial"/>
          <w:sz w:val="20"/>
          <w:szCs w:val="20"/>
        </w:rPr>
      </w:pPr>
      <w:r>
        <w:rPr>
          <w:rFonts w:ascii="Arial" w:hAnsi="Arial" w:cs="Arial"/>
          <w:sz w:val="20"/>
          <w:szCs w:val="20"/>
        </w:rPr>
        <w:t xml:space="preserve">After having reviewed the project scorecard and rubrics for the CVSEF, plan, research, and carry out a challenging, grade-appropriate science experiment </w:t>
      </w:r>
      <w:r w:rsidRPr="00C025C2">
        <w:rPr>
          <w:rFonts w:ascii="Arial" w:hAnsi="Arial" w:cs="Arial"/>
          <w:b/>
          <w:sz w:val="20"/>
          <w:szCs w:val="20"/>
        </w:rPr>
        <w:t>(100%)</w:t>
      </w:r>
      <w:r>
        <w:rPr>
          <w:rFonts w:ascii="Arial" w:hAnsi="Arial" w:cs="Arial"/>
          <w:sz w:val="20"/>
          <w:szCs w:val="20"/>
        </w:rPr>
        <w:t>.</w:t>
      </w:r>
    </w:p>
    <w:p w:rsidR="00DA561C" w:rsidRDefault="00DA561C" w:rsidP="00DA561C">
      <w:pPr>
        <w:numPr>
          <w:ilvl w:val="0"/>
          <w:numId w:val="26"/>
        </w:numPr>
        <w:rPr>
          <w:rFonts w:ascii="Arial" w:hAnsi="Arial" w:cs="Arial"/>
          <w:sz w:val="20"/>
          <w:szCs w:val="20"/>
        </w:rPr>
      </w:pPr>
      <w:r>
        <w:rPr>
          <w:rFonts w:ascii="Arial" w:hAnsi="Arial" w:cs="Arial"/>
          <w:sz w:val="20"/>
          <w:szCs w:val="20"/>
        </w:rPr>
        <w:t xml:space="preserve">Qualify for and compete in the NMSEF, or, if your project does not qualify for the NMSEF, schedule and present your revised project in a Remedial Project Presentation </w:t>
      </w:r>
      <w:r w:rsidRPr="00C025C2">
        <w:rPr>
          <w:rFonts w:ascii="Arial" w:hAnsi="Arial" w:cs="Arial"/>
          <w:b/>
          <w:sz w:val="20"/>
          <w:szCs w:val="20"/>
        </w:rPr>
        <w:t>(50%)</w:t>
      </w:r>
    </w:p>
    <w:p w:rsidR="00DA561C" w:rsidRDefault="00DA561C" w:rsidP="00DA561C">
      <w:pPr>
        <w:numPr>
          <w:ilvl w:val="0"/>
          <w:numId w:val="26"/>
        </w:numPr>
        <w:rPr>
          <w:rFonts w:ascii="Arial" w:hAnsi="Arial" w:cs="Arial"/>
          <w:sz w:val="20"/>
          <w:szCs w:val="20"/>
        </w:rPr>
      </w:pPr>
      <w:r>
        <w:rPr>
          <w:rFonts w:ascii="Arial" w:hAnsi="Arial" w:cs="Arial"/>
          <w:sz w:val="20"/>
          <w:szCs w:val="20"/>
        </w:rPr>
        <w:t xml:space="preserve">Setting up and taking down project at both school and county competition during the times designated </w:t>
      </w:r>
      <w:r w:rsidRPr="00C025C2">
        <w:rPr>
          <w:rFonts w:ascii="Arial" w:hAnsi="Arial" w:cs="Arial"/>
          <w:b/>
          <w:sz w:val="20"/>
          <w:szCs w:val="20"/>
        </w:rPr>
        <w:t>(10%)</w:t>
      </w:r>
      <w:r>
        <w:rPr>
          <w:rFonts w:ascii="Arial" w:hAnsi="Arial" w:cs="Arial"/>
          <w:sz w:val="20"/>
          <w:szCs w:val="20"/>
        </w:rPr>
        <w:t>.</w:t>
      </w:r>
    </w:p>
    <w:p w:rsidR="00DA561C" w:rsidRDefault="00DA561C" w:rsidP="00DA561C">
      <w:pPr>
        <w:numPr>
          <w:ilvl w:val="0"/>
          <w:numId w:val="26"/>
        </w:numPr>
        <w:rPr>
          <w:rFonts w:ascii="Arial" w:hAnsi="Arial" w:cs="Arial"/>
          <w:sz w:val="20"/>
          <w:szCs w:val="20"/>
        </w:rPr>
      </w:pPr>
      <w:r>
        <w:rPr>
          <w:rFonts w:ascii="Arial" w:hAnsi="Arial" w:cs="Arial"/>
          <w:sz w:val="20"/>
          <w:szCs w:val="20"/>
        </w:rPr>
        <w:t>Attending the county awards ceremony unless the student is involved in an extracurricular activity that conflicts with the time of the awards ceremony. If this is the case, student must notify Mr. Daneker, the Science and Technology Subject Area Supervisor</w:t>
      </w:r>
      <w:r w:rsidR="00166EDA">
        <w:rPr>
          <w:rFonts w:ascii="Arial" w:hAnsi="Arial" w:cs="Arial"/>
          <w:sz w:val="20"/>
          <w:szCs w:val="20"/>
        </w:rPr>
        <w:t xml:space="preserve"> (SciTech SAS)</w:t>
      </w:r>
      <w:r>
        <w:rPr>
          <w:rFonts w:ascii="Arial" w:hAnsi="Arial" w:cs="Arial"/>
          <w:sz w:val="20"/>
          <w:szCs w:val="20"/>
        </w:rPr>
        <w:t xml:space="preserve">, at </w:t>
      </w:r>
      <w:r w:rsidR="00166EDA">
        <w:rPr>
          <w:rFonts w:ascii="Arial" w:hAnsi="Arial" w:cs="Arial"/>
          <w:sz w:val="20"/>
          <w:szCs w:val="20"/>
        </w:rPr>
        <w:t xml:space="preserve">least </w:t>
      </w:r>
      <w:r>
        <w:rPr>
          <w:rFonts w:ascii="Arial" w:hAnsi="Arial" w:cs="Arial"/>
          <w:sz w:val="20"/>
          <w:szCs w:val="20"/>
        </w:rPr>
        <w:t>one week in advance with written documentation of why he/she will be missing the awards</w:t>
      </w:r>
      <w:r w:rsidR="00166EDA">
        <w:rPr>
          <w:rFonts w:ascii="Arial" w:hAnsi="Arial" w:cs="Arial"/>
          <w:sz w:val="20"/>
          <w:szCs w:val="20"/>
        </w:rPr>
        <w:t>. This absence must be approved by the SciTech SAS</w:t>
      </w:r>
      <w:r>
        <w:rPr>
          <w:rFonts w:ascii="Arial" w:hAnsi="Arial" w:cs="Arial"/>
          <w:sz w:val="20"/>
          <w:szCs w:val="20"/>
        </w:rPr>
        <w:t xml:space="preserve"> </w:t>
      </w:r>
      <w:r w:rsidRPr="000D3A5B">
        <w:rPr>
          <w:rFonts w:ascii="Arial" w:hAnsi="Arial" w:cs="Arial"/>
          <w:b/>
          <w:sz w:val="20"/>
          <w:szCs w:val="20"/>
        </w:rPr>
        <w:t>(20%)</w:t>
      </w:r>
      <w:r>
        <w:rPr>
          <w:rFonts w:ascii="Arial" w:hAnsi="Arial" w:cs="Arial"/>
          <w:sz w:val="20"/>
          <w:szCs w:val="20"/>
        </w:rPr>
        <w:t>.</w:t>
      </w:r>
      <w:r w:rsidR="00166EDA">
        <w:rPr>
          <w:rFonts w:ascii="Arial" w:hAnsi="Arial" w:cs="Arial"/>
          <w:sz w:val="20"/>
          <w:szCs w:val="20"/>
        </w:rPr>
        <w:t xml:space="preserve"> </w:t>
      </w:r>
    </w:p>
    <w:p w:rsidR="00DA561C" w:rsidRDefault="00DA561C" w:rsidP="00DA561C">
      <w:pPr>
        <w:numPr>
          <w:ilvl w:val="0"/>
          <w:numId w:val="26"/>
        </w:numPr>
        <w:rPr>
          <w:rFonts w:ascii="Arial" w:hAnsi="Arial" w:cs="Arial"/>
          <w:sz w:val="20"/>
          <w:szCs w:val="20"/>
        </w:rPr>
      </w:pPr>
      <w:r>
        <w:rPr>
          <w:rFonts w:ascii="Arial" w:hAnsi="Arial" w:cs="Arial"/>
          <w:sz w:val="20"/>
          <w:szCs w:val="20"/>
        </w:rPr>
        <w:t>Attend any of the required meetings for either the sch</w:t>
      </w:r>
      <w:r w:rsidR="005A7612">
        <w:rPr>
          <w:rFonts w:ascii="Arial" w:hAnsi="Arial" w:cs="Arial"/>
          <w:sz w:val="20"/>
          <w:szCs w:val="20"/>
        </w:rPr>
        <w:t>ool or the county competition (</w:t>
      </w:r>
      <w:r w:rsidR="005A7612" w:rsidRPr="000D3A5B">
        <w:rPr>
          <w:rFonts w:ascii="Arial" w:hAnsi="Arial" w:cs="Arial"/>
          <w:b/>
          <w:sz w:val="20"/>
          <w:szCs w:val="20"/>
        </w:rPr>
        <w:t>10</w:t>
      </w:r>
      <w:r w:rsidRPr="000D3A5B">
        <w:rPr>
          <w:rFonts w:ascii="Arial" w:hAnsi="Arial" w:cs="Arial"/>
          <w:b/>
          <w:sz w:val="20"/>
          <w:szCs w:val="20"/>
        </w:rPr>
        <w:t>%/meeting</w:t>
      </w:r>
      <w:r>
        <w:rPr>
          <w:rFonts w:ascii="Arial" w:hAnsi="Arial" w:cs="Arial"/>
          <w:sz w:val="20"/>
          <w:szCs w:val="20"/>
        </w:rPr>
        <w:t>).</w:t>
      </w:r>
    </w:p>
    <w:p w:rsidR="00DA561C" w:rsidRDefault="00DA561C" w:rsidP="00DA561C">
      <w:pPr>
        <w:numPr>
          <w:ilvl w:val="0"/>
          <w:numId w:val="26"/>
        </w:numPr>
        <w:rPr>
          <w:rFonts w:ascii="Arial" w:hAnsi="Arial" w:cs="Arial"/>
          <w:sz w:val="20"/>
          <w:szCs w:val="20"/>
        </w:rPr>
      </w:pPr>
      <w:r>
        <w:rPr>
          <w:rFonts w:ascii="Arial" w:hAnsi="Arial" w:cs="Arial"/>
          <w:sz w:val="20"/>
          <w:szCs w:val="20"/>
        </w:rPr>
        <w:t xml:space="preserve">Follow the ethics code outlined by the NMSEF </w:t>
      </w:r>
      <w:r w:rsidRPr="000D3A5B">
        <w:rPr>
          <w:rFonts w:ascii="Arial" w:hAnsi="Arial" w:cs="Arial"/>
          <w:b/>
          <w:sz w:val="20"/>
          <w:szCs w:val="20"/>
        </w:rPr>
        <w:t>(100%)</w:t>
      </w:r>
      <w:r>
        <w:rPr>
          <w:rFonts w:ascii="Arial" w:hAnsi="Arial" w:cs="Arial"/>
          <w:sz w:val="20"/>
          <w:szCs w:val="20"/>
        </w:rPr>
        <w:t>.</w:t>
      </w:r>
    </w:p>
    <w:p w:rsidR="00DA561C" w:rsidRDefault="00DA561C" w:rsidP="00DA561C">
      <w:pPr>
        <w:numPr>
          <w:ilvl w:val="0"/>
          <w:numId w:val="26"/>
        </w:numPr>
        <w:rPr>
          <w:rFonts w:ascii="Arial" w:hAnsi="Arial" w:cs="Arial"/>
          <w:sz w:val="20"/>
          <w:szCs w:val="20"/>
        </w:rPr>
      </w:pPr>
      <w:r>
        <w:rPr>
          <w:rFonts w:ascii="Arial" w:hAnsi="Arial" w:cs="Arial"/>
          <w:sz w:val="20"/>
          <w:szCs w:val="20"/>
        </w:rPr>
        <w:t xml:space="preserve">Represent yourself and the school in a courteous and mature manner at all CVSTE and NMSEF functions </w:t>
      </w:r>
      <w:r w:rsidRPr="000D3A5B">
        <w:rPr>
          <w:rFonts w:ascii="Arial" w:hAnsi="Arial" w:cs="Arial"/>
          <w:b/>
          <w:sz w:val="20"/>
          <w:szCs w:val="20"/>
        </w:rPr>
        <w:t>(20%)</w:t>
      </w:r>
      <w:r>
        <w:rPr>
          <w:rFonts w:ascii="Arial" w:hAnsi="Arial" w:cs="Arial"/>
          <w:sz w:val="20"/>
          <w:szCs w:val="20"/>
        </w:rPr>
        <w:t>.</w:t>
      </w:r>
    </w:p>
    <w:p w:rsidR="00DA561C" w:rsidRDefault="00DA561C" w:rsidP="00DA561C">
      <w:pPr>
        <w:rPr>
          <w:rFonts w:ascii="Tahoma" w:hAnsi="Tahoma" w:cs="Tahoma"/>
          <w:b/>
          <w:sz w:val="20"/>
          <w:szCs w:val="20"/>
        </w:rPr>
      </w:pPr>
      <w:r>
        <w:rPr>
          <w:rFonts w:ascii="Tahoma" w:hAnsi="Tahoma" w:cs="Tahoma"/>
          <w:b/>
          <w:sz w:val="20"/>
          <w:szCs w:val="20"/>
        </w:rPr>
        <w:t>Project Grade Value:</w:t>
      </w:r>
    </w:p>
    <w:p w:rsidR="00DA561C" w:rsidRDefault="00DA561C" w:rsidP="00DA561C">
      <w:pPr>
        <w:rPr>
          <w:rFonts w:ascii="Tahoma" w:hAnsi="Tahoma" w:cs="Tahoma"/>
          <w:sz w:val="20"/>
          <w:szCs w:val="20"/>
        </w:rPr>
      </w:pPr>
      <w:r>
        <w:rPr>
          <w:rFonts w:ascii="Tahoma" w:hAnsi="Tahoma" w:cs="Tahoma"/>
          <w:sz w:val="20"/>
          <w:szCs w:val="20"/>
        </w:rPr>
        <w:t xml:space="preserve">Timeline items that are assessed up to the completion of the project are collectively worth </w:t>
      </w:r>
      <w:r w:rsidRPr="000D3A5B">
        <w:rPr>
          <w:rFonts w:ascii="Tahoma" w:hAnsi="Tahoma" w:cs="Tahoma"/>
          <w:b/>
          <w:sz w:val="20"/>
          <w:szCs w:val="20"/>
        </w:rPr>
        <w:t>20%</w:t>
      </w:r>
      <w:r>
        <w:rPr>
          <w:rFonts w:ascii="Tahoma" w:hAnsi="Tahoma" w:cs="Tahoma"/>
          <w:sz w:val="20"/>
          <w:szCs w:val="20"/>
        </w:rPr>
        <w:t xml:space="preserve"> of your MP 1 grade. The final project itself and any Type I or Type II responsibi</w:t>
      </w:r>
      <w:r w:rsidR="0040134F">
        <w:rPr>
          <w:rFonts w:ascii="Tahoma" w:hAnsi="Tahoma" w:cs="Tahoma"/>
          <w:sz w:val="20"/>
          <w:szCs w:val="20"/>
        </w:rPr>
        <w:t>lities are worth</w:t>
      </w:r>
      <w:r>
        <w:rPr>
          <w:rFonts w:ascii="Tahoma" w:hAnsi="Tahoma" w:cs="Tahoma"/>
          <w:sz w:val="20"/>
          <w:szCs w:val="20"/>
        </w:rPr>
        <w:t xml:space="preserve"> </w:t>
      </w:r>
      <w:r w:rsidRPr="000D3A5B">
        <w:rPr>
          <w:rFonts w:ascii="Tahoma" w:hAnsi="Tahoma" w:cs="Tahoma"/>
          <w:b/>
          <w:sz w:val="20"/>
          <w:szCs w:val="20"/>
        </w:rPr>
        <w:t>20%</w:t>
      </w:r>
      <w:r>
        <w:rPr>
          <w:rFonts w:ascii="Tahoma" w:hAnsi="Tahoma" w:cs="Tahoma"/>
          <w:sz w:val="20"/>
          <w:szCs w:val="20"/>
        </w:rPr>
        <w:t xml:space="preserve"> of your MP 2 grade.</w:t>
      </w:r>
    </w:p>
    <w:p w:rsidR="00DA561C" w:rsidRDefault="00DA561C" w:rsidP="00DA561C">
      <w:pPr>
        <w:pStyle w:val="BodyText"/>
        <w:rPr>
          <w:rFonts w:ascii="Arial" w:hAnsi="Arial" w:cs="Arial"/>
          <w:sz w:val="16"/>
          <w:szCs w:val="16"/>
        </w:rPr>
      </w:pPr>
    </w:p>
    <w:p w:rsidR="00DA561C" w:rsidRDefault="00DA561C" w:rsidP="00DA561C">
      <w:pPr>
        <w:pStyle w:val="BodyText"/>
        <w:rPr>
          <w:rFonts w:ascii="Arial" w:hAnsi="Arial" w:cs="Arial"/>
          <w:sz w:val="16"/>
          <w:szCs w:val="16"/>
        </w:rPr>
      </w:pPr>
    </w:p>
    <w:p w:rsidR="00DA561C" w:rsidRPr="000640FF" w:rsidRDefault="00DA561C" w:rsidP="00DA561C">
      <w:pPr>
        <w:pStyle w:val="BodyText"/>
        <w:rPr>
          <w:rFonts w:ascii="Arial" w:hAnsi="Arial" w:cs="Arial"/>
          <w:sz w:val="16"/>
          <w:szCs w:val="16"/>
        </w:rPr>
      </w:pPr>
      <w:r w:rsidRPr="000640FF">
        <w:rPr>
          <w:rFonts w:ascii="Arial" w:hAnsi="Arial" w:cs="Arial"/>
          <w:sz w:val="16"/>
          <w:szCs w:val="16"/>
        </w:rPr>
        <w:t>I agree to the terms of this plan, will attempt to follow the timeline to the best of my ability, will adhere strictly to the student responsibilities, and accept that both my class grade and my earned honors status may suffer if I fail to meet the terms of this agreement.</w:t>
      </w:r>
    </w:p>
    <w:p w:rsidR="00DA561C" w:rsidRDefault="00DA561C" w:rsidP="00DA561C">
      <w:pPr>
        <w:rPr>
          <w:rFonts w:ascii="Arial" w:hAnsi="Arial" w:cs="Arial"/>
        </w:rPr>
      </w:pPr>
    </w:p>
    <w:p w:rsidR="00DA561C" w:rsidRDefault="00DA561C" w:rsidP="00DA561C">
      <w:pPr>
        <w:rPr>
          <w:rFonts w:ascii="Arial" w:hAnsi="Arial" w:cs="Arial"/>
        </w:rPr>
      </w:pPr>
      <w:r>
        <w:rPr>
          <w:rFonts w:ascii="Arial" w:hAnsi="Arial" w:cs="Arial"/>
        </w:rPr>
        <w:t>__________________________________</w:t>
      </w:r>
      <w:r>
        <w:rPr>
          <w:rFonts w:ascii="Arial" w:hAnsi="Arial" w:cs="Arial"/>
        </w:rPr>
        <w:tab/>
      </w:r>
      <w:r>
        <w:rPr>
          <w:rFonts w:ascii="Arial" w:hAnsi="Arial" w:cs="Arial"/>
        </w:rPr>
        <w:tab/>
        <w:t>________________</w:t>
      </w:r>
    </w:p>
    <w:p w:rsidR="00DA561C" w:rsidRDefault="00DA561C" w:rsidP="00DA561C">
      <w:pPr>
        <w:rPr>
          <w:rFonts w:ascii="Arial" w:hAnsi="Arial" w:cs="Arial"/>
        </w:rPr>
      </w:pPr>
      <w:r>
        <w:rPr>
          <w:rFonts w:ascii="Arial" w:hAnsi="Arial" w:cs="Arial"/>
          <w:b/>
          <w:bCs/>
          <w:sz w:val="16"/>
        </w:rPr>
        <w:t>Student Signature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bCs/>
          <w:sz w:val="16"/>
        </w:rPr>
        <w:t>Date Signed</w:t>
      </w:r>
    </w:p>
    <w:p w:rsidR="00DA561C" w:rsidRDefault="00DA561C" w:rsidP="00DA561C">
      <w:pPr>
        <w:rPr>
          <w:rFonts w:ascii="Arial" w:hAnsi="Arial" w:cs="Arial"/>
        </w:rPr>
      </w:pPr>
    </w:p>
    <w:p w:rsidR="00DA561C" w:rsidRDefault="00DA561C" w:rsidP="00DA561C">
      <w:pPr>
        <w:rPr>
          <w:rFonts w:ascii="Arial" w:hAnsi="Arial" w:cs="Arial"/>
        </w:rPr>
      </w:pPr>
      <w:r>
        <w:rPr>
          <w:rFonts w:ascii="Arial" w:hAnsi="Arial" w:cs="Arial"/>
        </w:rPr>
        <w:t>__________________________________</w:t>
      </w:r>
      <w:r>
        <w:rPr>
          <w:rFonts w:ascii="Arial" w:hAnsi="Arial" w:cs="Arial"/>
        </w:rPr>
        <w:tab/>
      </w:r>
      <w:r>
        <w:rPr>
          <w:rFonts w:ascii="Arial" w:hAnsi="Arial" w:cs="Arial"/>
        </w:rPr>
        <w:tab/>
        <w:t>________________</w:t>
      </w:r>
    </w:p>
    <w:p w:rsidR="00DA561C" w:rsidRDefault="00DA561C" w:rsidP="00DA561C">
      <w:pPr>
        <w:rPr>
          <w:rFonts w:ascii="Arial" w:hAnsi="Arial" w:cs="Arial"/>
        </w:rPr>
      </w:pPr>
      <w:r>
        <w:rPr>
          <w:rFonts w:ascii="Arial" w:hAnsi="Arial" w:cs="Arial"/>
          <w:b/>
          <w:bCs/>
          <w:sz w:val="16"/>
        </w:rPr>
        <w:t>Parent Signature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bCs/>
          <w:sz w:val="16"/>
        </w:rPr>
        <w:t>Date Signed</w:t>
      </w:r>
    </w:p>
    <w:p w:rsidR="00DA561C" w:rsidRDefault="00DA561C" w:rsidP="00DA561C">
      <w:pPr>
        <w:pStyle w:val="BodyText"/>
        <w:rPr>
          <w:rFonts w:ascii="Arial" w:hAnsi="Arial" w:cs="Arial"/>
        </w:rPr>
      </w:pPr>
    </w:p>
    <w:p w:rsidR="00DA561C" w:rsidRPr="000640FF" w:rsidRDefault="00DA561C" w:rsidP="00DA561C">
      <w:pPr>
        <w:pStyle w:val="BodyText"/>
        <w:rPr>
          <w:rFonts w:ascii="Times New Roman" w:hAnsi="Times New Roman" w:cs="Times New Roman"/>
          <w:sz w:val="16"/>
          <w:szCs w:val="16"/>
        </w:rPr>
      </w:pPr>
      <w:r w:rsidRPr="000640FF">
        <w:rPr>
          <w:rFonts w:ascii="Arial" w:hAnsi="Arial" w:cs="Arial"/>
          <w:sz w:val="16"/>
          <w:szCs w:val="16"/>
        </w:rPr>
        <w:t>My signature as a parent is a testament to the fact that I have reviewed and understand all of the materials presented to my son/daughter and have discussed this material with my son/daughter. We understand the methodology used in grading the projects, the expectations of my son/daughter in completing the project, as well as the consequences for failing to meet the requirements of the project.</w:t>
      </w:r>
    </w:p>
    <w:p w:rsidR="000640FF" w:rsidRDefault="000640FF">
      <w:pPr>
        <w:rPr>
          <w:rFonts w:ascii="Tahoma" w:hAnsi="Tahoma" w:cs="Tahoma"/>
          <w:b/>
          <w:sz w:val="20"/>
          <w:szCs w:val="20"/>
        </w:rPr>
      </w:pPr>
    </w:p>
    <w:p w:rsidR="000640FF" w:rsidRDefault="000640FF">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D83CCD" w:rsidRDefault="00D83CCD">
      <w:pPr>
        <w:rPr>
          <w:rFonts w:ascii="Tahoma" w:hAnsi="Tahoma" w:cs="Tahoma"/>
          <w:b/>
          <w:sz w:val="20"/>
          <w:szCs w:val="20"/>
        </w:rPr>
      </w:pPr>
    </w:p>
    <w:p w:rsidR="00376D73" w:rsidRDefault="00376D73">
      <w:pPr>
        <w:rPr>
          <w:rFonts w:ascii="Tahoma" w:hAnsi="Tahoma" w:cs="Tahoma"/>
          <w:b/>
          <w:sz w:val="20"/>
          <w:szCs w:val="20"/>
        </w:rPr>
      </w:pPr>
    </w:p>
    <w:p w:rsidR="00376D73" w:rsidRDefault="00376D73">
      <w:pPr>
        <w:rPr>
          <w:rFonts w:ascii="Tahoma" w:hAnsi="Tahoma" w:cs="Tahoma"/>
          <w:b/>
          <w:sz w:val="20"/>
          <w:szCs w:val="20"/>
        </w:rPr>
      </w:pPr>
    </w:p>
    <w:p w:rsidR="00EF706B" w:rsidRPr="00E87B55" w:rsidRDefault="00EF706B" w:rsidP="00EF706B">
      <w:pPr>
        <w:rPr>
          <w:rFonts w:ascii="Tahoma" w:hAnsi="Tahoma" w:cs="Tahoma"/>
          <w:b/>
        </w:rPr>
      </w:pPr>
      <w:r w:rsidRPr="00E87B55">
        <w:rPr>
          <w:rFonts w:ascii="Tahoma" w:hAnsi="Tahoma" w:cs="Tahoma"/>
          <w:b/>
        </w:rPr>
        <w:t xml:space="preserve">Timeline Items that </w:t>
      </w:r>
      <w:proofErr w:type="gramStart"/>
      <w:r w:rsidRPr="00E87B55">
        <w:rPr>
          <w:rFonts w:ascii="Tahoma" w:hAnsi="Tahoma" w:cs="Tahoma"/>
          <w:b/>
        </w:rPr>
        <w:t>You’ll</w:t>
      </w:r>
      <w:proofErr w:type="gramEnd"/>
      <w:r w:rsidRPr="00E87B55">
        <w:rPr>
          <w:rFonts w:ascii="Tahoma" w:hAnsi="Tahoma" w:cs="Tahoma"/>
          <w:b/>
        </w:rPr>
        <w:t xml:space="preserve"> Hand-in </w:t>
      </w:r>
    </w:p>
    <w:p w:rsidR="00EF706B" w:rsidRPr="00E87B55" w:rsidRDefault="00EF706B" w:rsidP="00EF706B">
      <w:pPr>
        <w:rPr>
          <w:rFonts w:ascii="Tahoma" w:hAnsi="Tahoma" w:cs="Tahoma"/>
          <w:b/>
        </w:rPr>
      </w:pPr>
    </w:p>
    <w:p w:rsidR="00EF706B" w:rsidRPr="00E87B55" w:rsidRDefault="00EF706B" w:rsidP="00EF706B">
      <w:pPr>
        <w:rPr>
          <w:rFonts w:ascii="Tahoma" w:hAnsi="Tahoma" w:cs="Tahoma"/>
        </w:rPr>
      </w:pPr>
      <w:r w:rsidRPr="00E87B55">
        <w:rPr>
          <w:rFonts w:ascii="Tahoma" w:hAnsi="Tahoma" w:cs="Tahoma"/>
        </w:rPr>
        <w:t xml:space="preserve">Your science fair project will constitute </w:t>
      </w:r>
      <w:r w:rsidR="00393437" w:rsidRPr="00E87B55">
        <w:rPr>
          <w:rFonts w:ascii="Tahoma" w:hAnsi="Tahoma" w:cs="Tahoma"/>
        </w:rPr>
        <w:t>as 20% of your total grade for Marking P</w:t>
      </w:r>
      <w:r w:rsidRPr="00E87B55">
        <w:rPr>
          <w:rFonts w:ascii="Tahoma" w:hAnsi="Tahoma" w:cs="Tahoma"/>
        </w:rPr>
        <w:t>eriods 1 and 2. The final project will make up the entire 20% for the second marking period, while the initial assignments that will help you get to the final project will make u</w:t>
      </w:r>
      <w:r w:rsidR="00334423" w:rsidRPr="00E87B55">
        <w:rPr>
          <w:rFonts w:ascii="Tahoma" w:hAnsi="Tahoma" w:cs="Tahoma"/>
        </w:rPr>
        <w:t xml:space="preserve">p the 20% for marking period. </w:t>
      </w:r>
      <w:r w:rsidRPr="00E87B55">
        <w:rPr>
          <w:rFonts w:ascii="Tahoma" w:hAnsi="Tahoma" w:cs="Tahoma"/>
        </w:rPr>
        <w:t xml:space="preserve">Although these assignments are preliminary, you should give them a great deal of attention as they will set you up for a successful project </w:t>
      </w:r>
      <w:r w:rsidR="00334423" w:rsidRPr="00E87B55">
        <w:rPr>
          <w:rFonts w:ascii="Tahoma" w:hAnsi="Tahoma" w:cs="Tahoma"/>
        </w:rPr>
        <w:t xml:space="preserve">in January and, if you qualify for the NMSEF, </w:t>
      </w:r>
      <w:r w:rsidRPr="00E87B55">
        <w:rPr>
          <w:rFonts w:ascii="Tahoma" w:hAnsi="Tahoma" w:cs="Tahoma"/>
        </w:rPr>
        <w:t>again in March. Below is a list of the it</w:t>
      </w:r>
      <w:r w:rsidR="00AD1A65" w:rsidRPr="00E87B55">
        <w:rPr>
          <w:rFonts w:ascii="Tahoma" w:hAnsi="Tahoma" w:cs="Tahoma"/>
        </w:rPr>
        <w:t>ems you will be handing in for Marking Period 1.</w:t>
      </w:r>
    </w:p>
    <w:p w:rsidR="00EF706B" w:rsidRPr="00E87B55" w:rsidRDefault="00EF706B" w:rsidP="00EF706B">
      <w:pPr>
        <w:rPr>
          <w:rFonts w:ascii="Tahoma" w:hAnsi="Tahoma" w:cs="Tahoma"/>
        </w:rPr>
      </w:pPr>
    </w:p>
    <w:p w:rsidR="00EF706B" w:rsidRPr="00E87B55" w:rsidRDefault="00EF706B" w:rsidP="00EF706B">
      <w:pPr>
        <w:rPr>
          <w:rFonts w:ascii="Tahoma" w:hAnsi="Tahoma" w:cs="Tahoma"/>
          <w:b/>
        </w:rPr>
      </w:pPr>
      <w:r w:rsidRPr="00E87B55">
        <w:rPr>
          <w:rFonts w:ascii="Tahoma" w:hAnsi="Tahoma" w:cs="Tahoma"/>
        </w:rPr>
        <w:t xml:space="preserve">1. </w:t>
      </w:r>
      <w:r w:rsidRPr="00E87B55">
        <w:rPr>
          <w:rFonts w:ascii="Tahoma" w:hAnsi="Tahoma" w:cs="Tahoma"/>
          <w:b/>
        </w:rPr>
        <w:t>Choose a Project Category (10 points)</w:t>
      </w:r>
    </w:p>
    <w:p w:rsidR="00EF706B" w:rsidRPr="00E87B55" w:rsidRDefault="00EF706B" w:rsidP="00EF706B">
      <w:pPr>
        <w:rPr>
          <w:rFonts w:ascii="Tahoma" w:hAnsi="Tahoma" w:cs="Tahoma"/>
        </w:rPr>
      </w:pPr>
      <w:r w:rsidRPr="00E87B55">
        <w:rPr>
          <w:rFonts w:ascii="Tahoma" w:hAnsi="Tahoma" w:cs="Tahoma"/>
        </w:rPr>
        <w:tab/>
      </w:r>
    </w:p>
    <w:p w:rsidR="00B034D6" w:rsidRPr="00E87B55" w:rsidRDefault="00EF706B" w:rsidP="00EF706B">
      <w:pPr>
        <w:numPr>
          <w:ilvl w:val="0"/>
          <w:numId w:val="26"/>
        </w:numPr>
        <w:rPr>
          <w:rFonts w:ascii="Tahoma" w:hAnsi="Tahoma" w:cs="Tahoma"/>
        </w:rPr>
      </w:pPr>
      <w:r w:rsidRPr="00E87B55">
        <w:rPr>
          <w:rFonts w:ascii="Tahoma" w:hAnsi="Tahoma" w:cs="Tahoma"/>
        </w:rPr>
        <w:t xml:space="preserve">Getting your science fair idea may very well be the most frustrating part of the entire project, but it all starts with picking a category that interests you. For ten points, you will have to write a paragraph explaining what category you have chosen for your project with an explanation </w:t>
      </w:r>
      <w:r w:rsidR="00AD1A65" w:rsidRPr="00E87B55">
        <w:rPr>
          <w:rFonts w:ascii="Tahoma" w:hAnsi="Tahoma" w:cs="Tahoma"/>
        </w:rPr>
        <w:t>about</w:t>
      </w:r>
      <w:r w:rsidRPr="00E87B55">
        <w:rPr>
          <w:rFonts w:ascii="Tahoma" w:hAnsi="Tahoma" w:cs="Tahoma"/>
        </w:rPr>
        <w:t xml:space="preserve"> why you chose that particular category</w:t>
      </w:r>
      <w:r w:rsidR="00AD1A65" w:rsidRPr="00E87B55">
        <w:rPr>
          <w:rFonts w:ascii="Tahoma" w:hAnsi="Tahoma" w:cs="Tahoma"/>
        </w:rPr>
        <w:t>,</w:t>
      </w:r>
      <w:r w:rsidRPr="00E87B55">
        <w:rPr>
          <w:rFonts w:ascii="Tahoma" w:hAnsi="Tahoma" w:cs="Tahoma"/>
        </w:rPr>
        <w:t xml:space="preserve"> and some possible directions that you can go within that category. Writing this paragraph does not lock you into this category</w:t>
      </w:r>
      <w:r w:rsidR="007226B3" w:rsidRPr="00E87B55">
        <w:rPr>
          <w:rFonts w:ascii="Tahoma" w:hAnsi="Tahoma" w:cs="Tahoma"/>
        </w:rPr>
        <w:t>,</w:t>
      </w:r>
      <w:r w:rsidRPr="00E87B55">
        <w:rPr>
          <w:rFonts w:ascii="Tahoma" w:hAnsi="Tahoma" w:cs="Tahoma"/>
        </w:rPr>
        <w:t xml:space="preserve"> and you can change as you</w:t>
      </w:r>
      <w:r w:rsidR="007226B3" w:rsidRPr="00E87B55">
        <w:rPr>
          <w:rFonts w:ascii="Tahoma" w:hAnsi="Tahoma" w:cs="Tahoma"/>
        </w:rPr>
        <w:t>r</w:t>
      </w:r>
      <w:r w:rsidRPr="00E87B55">
        <w:rPr>
          <w:rFonts w:ascii="Tahoma" w:hAnsi="Tahoma" w:cs="Tahoma"/>
        </w:rPr>
        <w:t xml:space="preserve"> </w:t>
      </w:r>
      <w:r w:rsidR="007226B3" w:rsidRPr="00E87B55">
        <w:rPr>
          <w:rFonts w:ascii="Tahoma" w:hAnsi="Tahoma" w:cs="Tahoma"/>
        </w:rPr>
        <w:t>ideas develop</w:t>
      </w:r>
      <w:r w:rsidRPr="00E87B55">
        <w:rPr>
          <w:rFonts w:ascii="Tahoma" w:hAnsi="Tahoma" w:cs="Tahoma"/>
        </w:rPr>
        <w:t xml:space="preserve"> </w:t>
      </w:r>
      <w:r w:rsidR="007226B3" w:rsidRPr="00E87B55">
        <w:rPr>
          <w:rFonts w:ascii="Tahoma" w:hAnsi="Tahoma" w:cs="Tahoma"/>
        </w:rPr>
        <w:t>during</w:t>
      </w:r>
      <w:r w:rsidRPr="00E87B55">
        <w:rPr>
          <w:rFonts w:ascii="Tahoma" w:hAnsi="Tahoma" w:cs="Tahoma"/>
        </w:rPr>
        <w:t xml:space="preserve"> </w:t>
      </w:r>
      <w:r w:rsidR="007226B3" w:rsidRPr="00E87B55">
        <w:rPr>
          <w:rFonts w:ascii="Tahoma" w:hAnsi="Tahoma" w:cs="Tahoma"/>
        </w:rPr>
        <w:t>the semester. This assignment</w:t>
      </w:r>
      <w:r w:rsidRPr="00E87B55">
        <w:rPr>
          <w:rFonts w:ascii="Tahoma" w:hAnsi="Tahoma" w:cs="Tahoma"/>
        </w:rPr>
        <w:t xml:space="preserve"> is a way to </w:t>
      </w:r>
      <w:r w:rsidR="00FA2060" w:rsidRPr="00E87B55">
        <w:rPr>
          <w:rFonts w:ascii="Tahoma" w:hAnsi="Tahoma" w:cs="Tahoma"/>
        </w:rPr>
        <w:t xml:space="preserve">spur you into </w:t>
      </w:r>
      <w:r w:rsidRPr="00E87B55">
        <w:rPr>
          <w:rFonts w:ascii="Tahoma" w:hAnsi="Tahoma" w:cs="Tahoma"/>
        </w:rPr>
        <w:t>start</w:t>
      </w:r>
      <w:r w:rsidR="00FA2060" w:rsidRPr="00E87B55">
        <w:rPr>
          <w:rFonts w:ascii="Tahoma" w:hAnsi="Tahoma" w:cs="Tahoma"/>
        </w:rPr>
        <w:t>ing to think</w:t>
      </w:r>
      <w:r w:rsidRPr="00E87B55">
        <w:rPr>
          <w:rFonts w:ascii="Tahoma" w:hAnsi="Tahoma" w:cs="Tahoma"/>
        </w:rPr>
        <w:t xml:space="preserve"> about </w:t>
      </w:r>
      <w:r w:rsidR="00FA2060" w:rsidRPr="00E87B55">
        <w:rPr>
          <w:rFonts w:ascii="Tahoma" w:hAnsi="Tahoma" w:cs="Tahoma"/>
        </w:rPr>
        <w:t>a project that should occupy a good many of hours of your time during the next five to seven months. For a list of the most current ISEF categories visit the link below:</w:t>
      </w:r>
    </w:p>
    <w:p w:rsidR="00B034D6" w:rsidRPr="00E87B55" w:rsidRDefault="00B034D6" w:rsidP="00B034D6">
      <w:pPr>
        <w:ind w:left="720"/>
        <w:rPr>
          <w:rFonts w:ascii="Tahoma" w:hAnsi="Tahoma" w:cs="Tahoma"/>
        </w:rPr>
      </w:pPr>
    </w:p>
    <w:p w:rsidR="00EF706B" w:rsidRPr="00E87B55" w:rsidRDefault="00B034D6" w:rsidP="00B034D6">
      <w:pPr>
        <w:numPr>
          <w:ilvl w:val="1"/>
          <w:numId w:val="26"/>
        </w:numPr>
        <w:rPr>
          <w:rFonts w:ascii="Tahoma" w:hAnsi="Tahoma" w:cs="Tahoma"/>
        </w:rPr>
      </w:pPr>
      <w:hyperlink r:id="rId54" w:history="1">
        <w:r w:rsidRPr="00E87B55">
          <w:rPr>
            <w:rStyle w:val="Hyperlink"/>
            <w:color w:val="auto"/>
          </w:rPr>
          <w:t>http://www.societyforscien</w:t>
        </w:r>
        <w:r w:rsidRPr="00E87B55">
          <w:rPr>
            <w:rStyle w:val="Hyperlink"/>
            <w:color w:val="auto"/>
          </w:rPr>
          <w:t>c</w:t>
        </w:r>
        <w:r w:rsidRPr="00E87B55">
          <w:rPr>
            <w:rStyle w:val="Hyperlink"/>
            <w:color w:val="auto"/>
          </w:rPr>
          <w:t>e.org/page.aspx?pid=470</w:t>
        </w:r>
      </w:hyperlink>
    </w:p>
    <w:p w:rsidR="00EF706B" w:rsidRPr="00E87B55" w:rsidRDefault="00EF706B" w:rsidP="00EF706B">
      <w:pPr>
        <w:rPr>
          <w:rFonts w:ascii="Tahoma" w:hAnsi="Tahoma" w:cs="Tahoma"/>
        </w:rPr>
      </w:pPr>
    </w:p>
    <w:p w:rsidR="00EF706B" w:rsidRPr="00E87B55" w:rsidRDefault="00EF706B" w:rsidP="00EF706B">
      <w:pPr>
        <w:rPr>
          <w:rFonts w:ascii="Tahoma" w:hAnsi="Tahoma" w:cs="Tahoma"/>
        </w:rPr>
      </w:pPr>
    </w:p>
    <w:p w:rsidR="00EF706B" w:rsidRPr="00E87B55" w:rsidRDefault="00EF706B" w:rsidP="00EF706B">
      <w:pPr>
        <w:rPr>
          <w:rFonts w:ascii="Tahoma" w:hAnsi="Tahoma" w:cs="Tahoma"/>
        </w:rPr>
      </w:pPr>
      <w:r w:rsidRPr="00E87B55">
        <w:rPr>
          <w:rFonts w:ascii="Tahoma" w:hAnsi="Tahoma" w:cs="Tahoma"/>
        </w:rPr>
        <w:t xml:space="preserve">2. </w:t>
      </w:r>
      <w:r w:rsidRPr="00E87B55">
        <w:rPr>
          <w:rFonts w:ascii="Tahoma" w:hAnsi="Tahoma" w:cs="Tahoma"/>
          <w:b/>
        </w:rPr>
        <w:t>Preliminary Ideas (20 points)</w:t>
      </w:r>
    </w:p>
    <w:p w:rsidR="00EF706B" w:rsidRPr="00E87B55" w:rsidRDefault="00EF706B" w:rsidP="00EF706B">
      <w:pPr>
        <w:rPr>
          <w:rFonts w:ascii="Tahoma" w:hAnsi="Tahoma" w:cs="Tahoma"/>
        </w:rPr>
      </w:pPr>
    </w:p>
    <w:p w:rsidR="00EF706B" w:rsidRPr="00E87B55" w:rsidRDefault="003A4E50" w:rsidP="00EF706B">
      <w:pPr>
        <w:numPr>
          <w:ilvl w:val="0"/>
          <w:numId w:val="26"/>
        </w:numPr>
        <w:rPr>
          <w:rFonts w:ascii="Tahoma" w:hAnsi="Tahoma" w:cs="Tahoma"/>
        </w:rPr>
      </w:pPr>
      <w:r w:rsidRPr="00E87B55">
        <w:rPr>
          <w:rFonts w:ascii="Tahoma" w:hAnsi="Tahoma" w:cs="Tahoma"/>
        </w:rPr>
        <w:t>The next step toward</w:t>
      </w:r>
      <w:r w:rsidR="00EF706B" w:rsidRPr="00E87B55">
        <w:rPr>
          <w:rFonts w:ascii="Tahoma" w:hAnsi="Tahoma" w:cs="Tahoma"/>
        </w:rPr>
        <w:t xml:space="preserve"> a winning project is determining what scientific problems you want to try to answer. For this assignment</w:t>
      </w:r>
      <w:r w:rsidRPr="00E87B55">
        <w:rPr>
          <w:rFonts w:ascii="Tahoma" w:hAnsi="Tahoma" w:cs="Tahoma"/>
        </w:rPr>
        <w:t>,</w:t>
      </w:r>
      <w:r w:rsidR="00EF706B" w:rsidRPr="00E87B55">
        <w:rPr>
          <w:rFonts w:ascii="Tahoma" w:hAnsi="Tahoma" w:cs="Tahoma"/>
        </w:rPr>
        <w:t xml:space="preserve"> you will need to come up with 3-5 problems</w:t>
      </w:r>
      <w:r w:rsidRPr="00E87B55">
        <w:rPr>
          <w:rFonts w:ascii="Tahoma" w:hAnsi="Tahoma" w:cs="Tahoma"/>
        </w:rPr>
        <w:t xml:space="preserve"> or questions</w:t>
      </w:r>
      <w:r w:rsidR="00EF706B" w:rsidRPr="00E87B55">
        <w:rPr>
          <w:rFonts w:ascii="Tahoma" w:hAnsi="Tahoma" w:cs="Tahoma"/>
        </w:rPr>
        <w:t xml:space="preserve"> that you could </w:t>
      </w:r>
      <w:r w:rsidRPr="00E87B55">
        <w:rPr>
          <w:rFonts w:ascii="Tahoma" w:hAnsi="Tahoma" w:cs="Tahoma"/>
        </w:rPr>
        <w:t>attempt to</w:t>
      </w:r>
      <w:r w:rsidR="00EF706B" w:rsidRPr="00E87B55">
        <w:rPr>
          <w:rFonts w:ascii="Tahoma" w:hAnsi="Tahoma" w:cs="Tahoma"/>
        </w:rPr>
        <w:t xml:space="preserve"> </w:t>
      </w:r>
      <w:r w:rsidRPr="00E87B55">
        <w:rPr>
          <w:rFonts w:ascii="Tahoma" w:hAnsi="Tahoma" w:cs="Tahoma"/>
        </w:rPr>
        <w:t>address</w:t>
      </w:r>
      <w:r w:rsidR="00EF706B" w:rsidRPr="00E87B55">
        <w:rPr>
          <w:rFonts w:ascii="Tahoma" w:hAnsi="Tahoma" w:cs="Tahoma"/>
        </w:rPr>
        <w:t xml:space="preserve"> within your category. Each problem/question should be clearly stated, include a brief description of how you would test and collect quantitative data, and the projects applications to the real world. </w:t>
      </w:r>
    </w:p>
    <w:p w:rsidR="00EF706B" w:rsidRPr="00E87B55" w:rsidRDefault="00EF706B" w:rsidP="00EF706B">
      <w:pPr>
        <w:ind w:left="720"/>
        <w:rPr>
          <w:rFonts w:ascii="Tahoma" w:hAnsi="Tahoma" w:cs="Tahoma"/>
        </w:rPr>
      </w:pPr>
    </w:p>
    <w:p w:rsidR="00EF706B" w:rsidRPr="00E87B55" w:rsidRDefault="00EF706B" w:rsidP="00EF706B">
      <w:pPr>
        <w:rPr>
          <w:rFonts w:ascii="Tahoma" w:hAnsi="Tahoma" w:cs="Tahoma"/>
        </w:rPr>
      </w:pPr>
    </w:p>
    <w:p w:rsidR="00EF706B" w:rsidRPr="00E87B55" w:rsidRDefault="00EF706B" w:rsidP="00EF706B">
      <w:pPr>
        <w:rPr>
          <w:rFonts w:ascii="Tahoma" w:hAnsi="Tahoma" w:cs="Tahoma"/>
        </w:rPr>
      </w:pPr>
      <w:r w:rsidRPr="00E87B55">
        <w:rPr>
          <w:rFonts w:ascii="Tahoma" w:hAnsi="Tahoma" w:cs="Tahoma"/>
        </w:rPr>
        <w:t xml:space="preserve">3. </w:t>
      </w:r>
      <w:r w:rsidRPr="00E87B55">
        <w:rPr>
          <w:rFonts w:ascii="Tahoma" w:hAnsi="Tahoma" w:cs="Tahoma"/>
          <w:b/>
        </w:rPr>
        <w:t>Refined Ideas and Exploratory Research (30 points)</w:t>
      </w:r>
    </w:p>
    <w:p w:rsidR="00EF706B" w:rsidRPr="00E87B55" w:rsidRDefault="00EF706B" w:rsidP="00EF706B">
      <w:pPr>
        <w:rPr>
          <w:rFonts w:ascii="Tahoma" w:hAnsi="Tahoma" w:cs="Tahoma"/>
        </w:rPr>
      </w:pPr>
    </w:p>
    <w:p w:rsidR="00EF706B" w:rsidRPr="00E87B55" w:rsidRDefault="00A61DF4" w:rsidP="00EF706B">
      <w:pPr>
        <w:numPr>
          <w:ilvl w:val="0"/>
          <w:numId w:val="24"/>
        </w:numPr>
        <w:rPr>
          <w:rFonts w:ascii="Tahoma" w:hAnsi="Tahoma" w:cs="Tahoma"/>
        </w:rPr>
      </w:pPr>
      <w:r w:rsidRPr="00E87B55">
        <w:rPr>
          <w:rFonts w:ascii="Tahoma" w:hAnsi="Tahoma" w:cs="Tahoma"/>
        </w:rPr>
        <w:t>Narrow</w:t>
      </w:r>
      <w:r w:rsidR="00EF706B" w:rsidRPr="00E87B55">
        <w:rPr>
          <w:rFonts w:ascii="Tahoma" w:hAnsi="Tahoma" w:cs="Tahoma"/>
        </w:rPr>
        <w:t xml:space="preserve"> down your project by choosing one of your problems from the preliminary ideas and diving deeper into the problem with some research. You will need to find at least 3 print and 3 electronic sources (properly documented) that will allow you to get some background knowledge </w:t>
      </w:r>
      <w:r w:rsidR="00CD407E" w:rsidRPr="00E87B55">
        <w:rPr>
          <w:rFonts w:ascii="Tahoma" w:hAnsi="Tahoma" w:cs="Tahoma"/>
        </w:rPr>
        <w:t>about</w:t>
      </w:r>
      <w:r w:rsidR="00EF706B" w:rsidRPr="00E87B55">
        <w:rPr>
          <w:rFonts w:ascii="Tahoma" w:hAnsi="Tahoma" w:cs="Tahoma"/>
        </w:rPr>
        <w:t xml:space="preserve"> the subject. Using your research</w:t>
      </w:r>
      <w:r w:rsidR="00CD407E" w:rsidRPr="00E87B55">
        <w:rPr>
          <w:rFonts w:ascii="Tahoma" w:hAnsi="Tahoma" w:cs="Tahoma"/>
        </w:rPr>
        <w:t>,</w:t>
      </w:r>
      <w:r w:rsidR="00EF706B" w:rsidRPr="00E87B55">
        <w:rPr>
          <w:rFonts w:ascii="Tahoma" w:hAnsi="Tahoma" w:cs="Tahoma"/>
        </w:rPr>
        <w:t xml:space="preserve"> you will need to create a proposal for your project that will include some of the background knowledge that you obtained through research as it pertains to your problem, and some ideas for experimentation. When coming up with ideas for experimentation, be sure to include ite</w:t>
      </w:r>
      <w:r w:rsidR="00CD407E" w:rsidRPr="00E87B55">
        <w:rPr>
          <w:rFonts w:ascii="Tahoma" w:hAnsi="Tahoma" w:cs="Tahoma"/>
        </w:rPr>
        <w:t xml:space="preserve">ms/supplies that you would need, </w:t>
      </w:r>
      <w:r w:rsidR="00EF706B" w:rsidRPr="00E87B55">
        <w:rPr>
          <w:rFonts w:ascii="Tahoma" w:hAnsi="Tahoma" w:cs="Tahoma"/>
        </w:rPr>
        <w:t xml:space="preserve">and think about how the data you can collect will align to the grading rubrics for the final project. </w:t>
      </w:r>
    </w:p>
    <w:p w:rsidR="00EF706B" w:rsidRPr="00E87B55" w:rsidRDefault="00EF706B" w:rsidP="00EF706B">
      <w:pPr>
        <w:rPr>
          <w:rFonts w:ascii="Tahoma" w:hAnsi="Tahoma" w:cs="Tahoma"/>
        </w:rPr>
      </w:pPr>
    </w:p>
    <w:p w:rsidR="00EF706B" w:rsidRPr="00E87B55" w:rsidRDefault="00EF706B" w:rsidP="00EF706B">
      <w:pPr>
        <w:rPr>
          <w:rFonts w:ascii="Tahoma" w:hAnsi="Tahoma" w:cs="Tahoma"/>
        </w:rPr>
      </w:pPr>
    </w:p>
    <w:p w:rsidR="00EF706B" w:rsidRPr="00E87B55" w:rsidRDefault="00EF706B" w:rsidP="00EF706B">
      <w:pPr>
        <w:rPr>
          <w:rFonts w:ascii="Tahoma" w:hAnsi="Tahoma" w:cs="Tahoma"/>
          <w:b/>
        </w:rPr>
      </w:pPr>
      <w:r w:rsidRPr="00E87B55">
        <w:rPr>
          <w:rFonts w:ascii="Tahoma" w:hAnsi="Tahoma" w:cs="Tahoma"/>
        </w:rPr>
        <w:t xml:space="preserve">4. </w:t>
      </w:r>
      <w:r w:rsidRPr="00E87B55">
        <w:rPr>
          <w:rFonts w:ascii="Tahoma" w:hAnsi="Tahoma" w:cs="Tahoma"/>
          <w:b/>
        </w:rPr>
        <w:t>First Draft of Research Proposal and Bibliography (50 points)</w:t>
      </w:r>
    </w:p>
    <w:p w:rsidR="00EF706B" w:rsidRPr="00E87B55" w:rsidRDefault="00EF706B" w:rsidP="00EF706B">
      <w:pPr>
        <w:ind w:firstLine="720"/>
        <w:rPr>
          <w:rFonts w:ascii="Tahoma" w:hAnsi="Tahoma" w:cs="Tahoma"/>
        </w:rPr>
      </w:pPr>
    </w:p>
    <w:p w:rsidR="00EF706B" w:rsidRPr="00E87B55" w:rsidRDefault="00EF706B" w:rsidP="00EF706B">
      <w:pPr>
        <w:numPr>
          <w:ilvl w:val="0"/>
          <w:numId w:val="25"/>
        </w:numPr>
        <w:rPr>
          <w:rFonts w:ascii="Tahoma" w:hAnsi="Tahoma" w:cs="Tahoma"/>
        </w:rPr>
      </w:pPr>
      <w:r w:rsidRPr="00E87B55">
        <w:rPr>
          <w:rFonts w:ascii="Tahoma" w:hAnsi="Tahoma" w:cs="Tahoma"/>
        </w:rPr>
        <w:t xml:space="preserve">The research proposal is a key part of the paperwork that will get your project approved or rejected for the North Museum Science Fair. Now is the time that you need to start tying all of the loose ends together and really detail out what problem you are going to address and exactly how you are going to go about trying to solve it. In your proposal you need to state the problem, include background research, and create a hypothesis. Be sure to include </w:t>
      </w:r>
      <w:r w:rsidR="00AD533A" w:rsidRPr="00E87B55">
        <w:rPr>
          <w:rFonts w:ascii="Tahoma" w:hAnsi="Tahoma" w:cs="Tahoma"/>
        </w:rPr>
        <w:t xml:space="preserve">proper internal documentation where appropriate, as well as </w:t>
      </w:r>
      <w:proofErr w:type="gramStart"/>
      <w:r w:rsidR="00AD533A" w:rsidRPr="00E87B55">
        <w:rPr>
          <w:rFonts w:ascii="Tahoma" w:hAnsi="Tahoma" w:cs="Tahoma"/>
        </w:rPr>
        <w:t>your</w:t>
      </w:r>
      <w:proofErr w:type="gramEnd"/>
      <w:r w:rsidR="00AD533A" w:rsidRPr="00E87B55">
        <w:rPr>
          <w:rFonts w:ascii="Tahoma" w:hAnsi="Tahoma" w:cs="Tahoma"/>
        </w:rPr>
        <w:t xml:space="preserve"> working</w:t>
      </w:r>
      <w:r w:rsidRPr="00E87B55">
        <w:rPr>
          <w:rFonts w:ascii="Tahoma" w:hAnsi="Tahoma" w:cs="Tahoma"/>
        </w:rPr>
        <w:t xml:space="preserve"> bibliography. You will also have to provide a DETAILED protocol for your planned experiment. The procedure is arguably the most important part and must be clearly explained step by step so that the person reviewing your project can understand exactly what you will be doing and why. You should be familiar with the NMSEF rules as they pertain to your project and show an understanding of taking the appropriate safety precautions throughout testing. Projects that have detailed procedures and show consideration for safety have a better chance of being approved. </w:t>
      </w:r>
    </w:p>
    <w:p w:rsidR="00EF706B" w:rsidRPr="00E87B55" w:rsidRDefault="00EF706B" w:rsidP="00EF706B">
      <w:pPr>
        <w:tabs>
          <w:tab w:val="left" w:pos="1065"/>
        </w:tabs>
        <w:rPr>
          <w:rFonts w:ascii="Tahoma" w:hAnsi="Tahoma" w:cs="Tahoma"/>
        </w:rPr>
      </w:pPr>
    </w:p>
    <w:p w:rsidR="00EF706B" w:rsidRPr="00E87B55" w:rsidRDefault="00EF706B" w:rsidP="00EF706B">
      <w:pPr>
        <w:tabs>
          <w:tab w:val="left" w:pos="1065"/>
        </w:tabs>
        <w:rPr>
          <w:rFonts w:ascii="Tahoma" w:hAnsi="Tahoma" w:cs="Tahoma"/>
        </w:rPr>
      </w:pPr>
    </w:p>
    <w:p w:rsidR="00EF706B" w:rsidRPr="00E87B55" w:rsidRDefault="00EF706B" w:rsidP="00EF706B">
      <w:pPr>
        <w:rPr>
          <w:rFonts w:ascii="Tahoma" w:hAnsi="Tahoma" w:cs="Tahoma"/>
          <w:b/>
        </w:rPr>
      </w:pPr>
      <w:r w:rsidRPr="00E87B55">
        <w:rPr>
          <w:rFonts w:ascii="Tahoma" w:hAnsi="Tahoma" w:cs="Tahoma"/>
        </w:rPr>
        <w:t xml:space="preserve">5.  </w:t>
      </w:r>
      <w:r w:rsidRPr="00E87B55">
        <w:rPr>
          <w:rFonts w:ascii="Tahoma" w:hAnsi="Tahoma" w:cs="Tahoma"/>
          <w:b/>
        </w:rPr>
        <w:t>NMSEF Registration (100 points)</w:t>
      </w:r>
    </w:p>
    <w:p w:rsidR="00EF706B" w:rsidRPr="00E87B55" w:rsidRDefault="00EF706B" w:rsidP="00EF706B">
      <w:pPr>
        <w:rPr>
          <w:rFonts w:ascii="Tahoma" w:hAnsi="Tahoma" w:cs="Tahoma"/>
        </w:rPr>
      </w:pPr>
    </w:p>
    <w:p w:rsidR="00EF706B" w:rsidRPr="00E87B55" w:rsidRDefault="00EF706B" w:rsidP="00EF706B">
      <w:pPr>
        <w:rPr>
          <w:rFonts w:ascii="Tahoma" w:hAnsi="Tahoma" w:cs="Tahoma"/>
        </w:rPr>
      </w:pPr>
      <w:r w:rsidRPr="00E87B55">
        <w:rPr>
          <w:rFonts w:ascii="Tahoma" w:hAnsi="Tahoma" w:cs="Tahoma"/>
        </w:rPr>
        <w:t xml:space="preserve">Registration for NMSEF is the most important part of your science fair project. Without proper attention to the registration project you cannot even begin testing. Registration must be completed and submitted to your teacher by the due date </w:t>
      </w:r>
      <w:r w:rsidR="00FF3B17" w:rsidRPr="00E87B55">
        <w:rPr>
          <w:rFonts w:ascii="Tahoma" w:hAnsi="Tahoma" w:cs="Tahoma"/>
        </w:rPr>
        <w:t xml:space="preserve">or you will not be able to compete in any of the science </w:t>
      </w:r>
      <w:proofErr w:type="spellStart"/>
      <w:r w:rsidR="00FF3B17" w:rsidRPr="00E87B55">
        <w:rPr>
          <w:rFonts w:ascii="Tahoma" w:hAnsi="Tahoma" w:cs="Tahoma"/>
        </w:rPr>
        <w:t>fiars</w:t>
      </w:r>
      <w:proofErr w:type="spellEnd"/>
      <w:r w:rsidR="00FF3B17" w:rsidRPr="00E87B55">
        <w:rPr>
          <w:rFonts w:ascii="Tahoma" w:hAnsi="Tahoma" w:cs="Tahoma"/>
        </w:rPr>
        <w:t xml:space="preserve"> and you will not be able to fulfill the science fair project requirement of honors science. This assignment </w:t>
      </w:r>
      <w:r w:rsidRPr="00E87B55">
        <w:rPr>
          <w:rFonts w:ascii="Tahoma" w:hAnsi="Tahoma" w:cs="Tahoma"/>
        </w:rPr>
        <w:t xml:space="preserve">will </w:t>
      </w:r>
      <w:r w:rsidR="00FF3B17" w:rsidRPr="00E87B55">
        <w:rPr>
          <w:rFonts w:ascii="Tahoma" w:hAnsi="Tahoma" w:cs="Tahoma"/>
        </w:rPr>
        <w:t>NOT</w:t>
      </w:r>
      <w:r w:rsidRPr="00E87B55">
        <w:rPr>
          <w:rFonts w:ascii="Tahoma" w:hAnsi="Tahoma" w:cs="Tahoma"/>
        </w:rPr>
        <w:t xml:space="preserve"> be accepted late. If you fail to submit on or before the deadline, you will earn a 0% for the assignment and you will not compete in NMSEF. Be sure to double check that everything is thoroughly completed before submitting the final registration. </w:t>
      </w:r>
      <w:r w:rsidR="00973020" w:rsidRPr="00E87B55">
        <w:rPr>
          <w:rFonts w:ascii="Tahoma" w:hAnsi="Tahoma" w:cs="Tahoma"/>
        </w:rPr>
        <w:t>This assignment consists of the two parts described below:</w:t>
      </w:r>
    </w:p>
    <w:p w:rsidR="00973020" w:rsidRPr="00E87B55" w:rsidRDefault="00973020" w:rsidP="00EF706B">
      <w:pPr>
        <w:rPr>
          <w:rFonts w:ascii="Tahoma" w:hAnsi="Tahoma" w:cs="Tahoma"/>
        </w:rPr>
      </w:pPr>
    </w:p>
    <w:p w:rsidR="00EF706B" w:rsidRPr="00E87B55" w:rsidRDefault="00EF706B" w:rsidP="00EF706B">
      <w:pPr>
        <w:rPr>
          <w:rFonts w:ascii="Tahoma" w:hAnsi="Tahoma" w:cs="Tahoma"/>
        </w:rPr>
      </w:pPr>
    </w:p>
    <w:p w:rsidR="00EF706B" w:rsidRPr="00E87B55" w:rsidRDefault="00EF706B" w:rsidP="00EF706B">
      <w:pPr>
        <w:ind w:firstLine="420"/>
        <w:rPr>
          <w:rFonts w:ascii="Tahoma" w:hAnsi="Tahoma" w:cs="Tahoma"/>
          <w:b/>
        </w:rPr>
      </w:pPr>
      <w:r w:rsidRPr="00E87B55">
        <w:rPr>
          <w:rFonts w:ascii="Tahoma" w:hAnsi="Tahoma" w:cs="Tahoma"/>
        </w:rPr>
        <w:t xml:space="preserve">a. </w:t>
      </w:r>
      <w:r w:rsidRPr="00E87B55">
        <w:rPr>
          <w:rFonts w:ascii="Tahoma" w:hAnsi="Tahoma" w:cs="Tahoma"/>
          <w:b/>
        </w:rPr>
        <w:t>Second Draft of Research Proposal and Bibliography</w:t>
      </w:r>
    </w:p>
    <w:p w:rsidR="00EF706B" w:rsidRPr="00E87B55" w:rsidRDefault="00EF706B" w:rsidP="00EF706B">
      <w:pPr>
        <w:ind w:firstLine="720"/>
        <w:rPr>
          <w:rFonts w:ascii="Tahoma" w:hAnsi="Tahoma" w:cs="Tahoma"/>
        </w:rPr>
      </w:pPr>
    </w:p>
    <w:p w:rsidR="00EF706B" w:rsidRPr="00E87B55" w:rsidRDefault="00EF706B" w:rsidP="00EF706B">
      <w:pPr>
        <w:numPr>
          <w:ilvl w:val="0"/>
          <w:numId w:val="25"/>
        </w:numPr>
        <w:rPr>
          <w:rFonts w:ascii="Tahoma" w:hAnsi="Tahoma" w:cs="Tahoma"/>
        </w:rPr>
      </w:pPr>
      <w:r w:rsidRPr="00E87B55">
        <w:rPr>
          <w:rFonts w:ascii="Tahoma" w:hAnsi="Tahoma" w:cs="Tahoma"/>
        </w:rPr>
        <w:t xml:space="preserve">Review the rough draft of your research proposal and address/incorporate the comments from your teacher. The research proposal will be thoroughly reviewed in order to determine if you can go ahead with testing or not. Taking the time to </w:t>
      </w:r>
      <w:proofErr w:type="gramStart"/>
      <w:r w:rsidRPr="00E87B55">
        <w:rPr>
          <w:rFonts w:ascii="Tahoma" w:hAnsi="Tahoma" w:cs="Tahoma"/>
        </w:rPr>
        <w:t>do</w:t>
      </w:r>
      <w:proofErr w:type="gramEnd"/>
      <w:r w:rsidRPr="00E87B55">
        <w:rPr>
          <w:rFonts w:ascii="Tahoma" w:hAnsi="Tahoma" w:cs="Tahoma"/>
        </w:rPr>
        <w:t xml:space="preserve"> it right the first time will save a lot of time and frustration.</w:t>
      </w:r>
    </w:p>
    <w:p w:rsidR="00EF706B" w:rsidRPr="00E87B55" w:rsidRDefault="00EF706B" w:rsidP="00EF706B">
      <w:pPr>
        <w:rPr>
          <w:rFonts w:ascii="Tahoma" w:hAnsi="Tahoma" w:cs="Tahoma"/>
        </w:rPr>
      </w:pPr>
    </w:p>
    <w:p w:rsidR="00EF706B" w:rsidRPr="00E87B55" w:rsidRDefault="00EF706B" w:rsidP="00EF706B">
      <w:pPr>
        <w:ind w:left="420"/>
        <w:rPr>
          <w:rFonts w:ascii="Tahoma" w:hAnsi="Tahoma" w:cs="Tahoma"/>
        </w:rPr>
      </w:pPr>
      <w:r w:rsidRPr="00E87B55">
        <w:rPr>
          <w:rFonts w:ascii="Tahoma" w:hAnsi="Tahoma" w:cs="Tahoma"/>
        </w:rPr>
        <w:t xml:space="preserve">b. </w:t>
      </w:r>
      <w:r w:rsidRPr="00E87B55">
        <w:rPr>
          <w:rFonts w:ascii="Tahoma" w:hAnsi="Tahoma" w:cs="Tahoma"/>
          <w:b/>
        </w:rPr>
        <w:t>Complete NMSEF Registration</w:t>
      </w:r>
    </w:p>
    <w:p w:rsidR="00EF706B" w:rsidRPr="00E87B55" w:rsidRDefault="00EF706B" w:rsidP="00EF706B">
      <w:pPr>
        <w:numPr>
          <w:ilvl w:val="0"/>
          <w:numId w:val="35"/>
        </w:numPr>
        <w:tabs>
          <w:tab w:val="left" w:pos="810"/>
        </w:tabs>
        <w:ind w:left="810"/>
        <w:rPr>
          <w:rFonts w:ascii="Tahoma" w:hAnsi="Tahoma" w:cs="Tahoma"/>
        </w:rPr>
      </w:pPr>
      <w:r w:rsidRPr="00E87B55">
        <w:rPr>
          <w:rFonts w:ascii="Tahoma" w:hAnsi="Tahoma" w:cs="Tahoma"/>
        </w:rPr>
        <w:t xml:space="preserve">Quite possibly the most frustrating part, you will need to submit the final copies of all NMSEF/ISEF forms and all signed documents for your project. Consult this document, the NMSEF website and the ISEF Rulebook for details </w:t>
      </w:r>
      <w:r w:rsidR="006071B2" w:rsidRPr="00E87B55">
        <w:rPr>
          <w:rFonts w:ascii="Tahoma" w:hAnsi="Tahoma" w:cs="Tahoma"/>
        </w:rPr>
        <w:t>about</w:t>
      </w:r>
      <w:r w:rsidRPr="00E87B55">
        <w:rPr>
          <w:rFonts w:ascii="Tahoma" w:hAnsi="Tahoma" w:cs="Tahoma"/>
        </w:rPr>
        <w:t xml:space="preserve"> what paperwork your project will require. Thoroughly review all paperwork for completeness before turning in this assignment. </w:t>
      </w:r>
    </w:p>
    <w:p w:rsidR="00EF706B" w:rsidRPr="00E87B55" w:rsidRDefault="00EF706B" w:rsidP="00EF706B">
      <w:pPr>
        <w:tabs>
          <w:tab w:val="left" w:pos="810"/>
        </w:tabs>
        <w:rPr>
          <w:rFonts w:ascii="Tahoma" w:hAnsi="Tahoma" w:cs="Tahoma"/>
        </w:rPr>
      </w:pPr>
    </w:p>
    <w:p w:rsidR="00EF706B" w:rsidRPr="00E87B55" w:rsidRDefault="00EF706B" w:rsidP="00EF706B">
      <w:pPr>
        <w:tabs>
          <w:tab w:val="left" w:pos="810"/>
        </w:tabs>
        <w:rPr>
          <w:rFonts w:ascii="Tahoma" w:hAnsi="Tahoma" w:cs="Tahoma"/>
          <w:b/>
        </w:rPr>
      </w:pPr>
      <w:r w:rsidRPr="00E87B55">
        <w:rPr>
          <w:rFonts w:ascii="Tahoma" w:hAnsi="Tahoma" w:cs="Tahoma"/>
        </w:rPr>
        <w:t xml:space="preserve">7. </w:t>
      </w:r>
      <w:r w:rsidRPr="00E87B55">
        <w:rPr>
          <w:rFonts w:ascii="Tahoma" w:hAnsi="Tahoma" w:cs="Tahoma"/>
          <w:b/>
        </w:rPr>
        <w:t>Rough Draft of Research Notebook</w:t>
      </w:r>
      <w:r w:rsidR="006071B2" w:rsidRPr="00E87B55">
        <w:rPr>
          <w:rFonts w:ascii="Tahoma" w:hAnsi="Tahoma" w:cs="Tahoma"/>
          <w:b/>
        </w:rPr>
        <w:t xml:space="preserve"> (50 points)</w:t>
      </w:r>
    </w:p>
    <w:p w:rsidR="00EF706B" w:rsidRPr="00E87B55" w:rsidRDefault="00EF706B" w:rsidP="00EF706B">
      <w:pPr>
        <w:numPr>
          <w:ilvl w:val="0"/>
          <w:numId w:val="34"/>
        </w:numPr>
        <w:tabs>
          <w:tab w:val="left" w:pos="810"/>
        </w:tabs>
        <w:ind w:left="810"/>
        <w:rPr>
          <w:rFonts w:ascii="Tahoma" w:hAnsi="Tahoma" w:cs="Tahoma"/>
        </w:rPr>
      </w:pPr>
      <w:r w:rsidRPr="00E87B55">
        <w:rPr>
          <w:rFonts w:ascii="Tahoma" w:hAnsi="Tahoma" w:cs="Tahoma"/>
        </w:rPr>
        <w:t xml:space="preserve">Each teacher will review the rough draft of your research notebook and be able to give you pointers that will help you earn the maximum amount of points for the final project. The research notebook is a vital </w:t>
      </w:r>
      <w:r w:rsidR="000262FC" w:rsidRPr="00E87B55">
        <w:rPr>
          <w:rFonts w:ascii="Tahoma" w:hAnsi="Tahoma" w:cs="Tahoma"/>
        </w:rPr>
        <w:t xml:space="preserve">but often underutilized </w:t>
      </w:r>
      <w:r w:rsidRPr="00E87B55">
        <w:rPr>
          <w:rFonts w:ascii="Tahoma" w:hAnsi="Tahoma" w:cs="Tahoma"/>
        </w:rPr>
        <w:t>part of your science fair project and allows you to organize your research, data, and analysis of data so that you can draw conclusions and write your final research paper. The notebook should not be viewed as “busy” work</w:t>
      </w:r>
      <w:r w:rsidR="00D64077" w:rsidRPr="00E87B55">
        <w:rPr>
          <w:rFonts w:ascii="Tahoma" w:hAnsi="Tahoma" w:cs="Tahoma"/>
        </w:rPr>
        <w:t>.</w:t>
      </w:r>
      <w:r w:rsidRPr="00E87B55">
        <w:rPr>
          <w:rFonts w:ascii="Tahoma" w:hAnsi="Tahoma" w:cs="Tahoma"/>
        </w:rPr>
        <w:t xml:space="preserve"> </w:t>
      </w:r>
      <w:r w:rsidR="00D64077" w:rsidRPr="00E87B55">
        <w:rPr>
          <w:rFonts w:ascii="Tahoma" w:hAnsi="Tahoma" w:cs="Tahoma"/>
        </w:rPr>
        <w:t>Instead, consider you research notebook to be a tool to help make your project as</w:t>
      </w:r>
      <w:r w:rsidRPr="00E87B55">
        <w:rPr>
          <w:rFonts w:ascii="Tahoma" w:hAnsi="Tahoma" w:cs="Tahoma"/>
        </w:rPr>
        <w:t xml:space="preserve"> successful </w:t>
      </w:r>
      <w:r w:rsidR="00D64077" w:rsidRPr="00E87B55">
        <w:rPr>
          <w:rFonts w:ascii="Tahoma" w:hAnsi="Tahoma" w:cs="Tahoma"/>
        </w:rPr>
        <w:t>as possible</w:t>
      </w:r>
      <w:r w:rsidRPr="00E87B55">
        <w:rPr>
          <w:rFonts w:ascii="Tahoma" w:hAnsi="Tahoma" w:cs="Tahoma"/>
        </w:rPr>
        <w:t xml:space="preserve">. Submit a strong working copy of your research notebook documenting your research </w:t>
      </w:r>
      <w:r w:rsidR="00882470" w:rsidRPr="00E87B55">
        <w:rPr>
          <w:rFonts w:ascii="Tahoma" w:hAnsi="Tahoma" w:cs="Tahoma"/>
        </w:rPr>
        <w:t>of</w:t>
      </w:r>
      <w:r w:rsidRPr="00E87B55">
        <w:rPr>
          <w:rFonts w:ascii="Tahoma" w:hAnsi="Tahoma" w:cs="Tahoma"/>
        </w:rPr>
        <w:t xml:space="preserve"> peer-reviewed scientific journal articles, text and reference books, on</w:t>
      </w:r>
      <w:r w:rsidR="00882470" w:rsidRPr="00E87B55">
        <w:rPr>
          <w:rFonts w:ascii="Tahoma" w:hAnsi="Tahoma" w:cs="Tahoma"/>
        </w:rPr>
        <w:t>line resources, and other media. Also include</w:t>
      </w:r>
      <w:r w:rsidRPr="00E87B55">
        <w:rPr>
          <w:rFonts w:ascii="Tahoma" w:hAnsi="Tahoma" w:cs="Tahoma"/>
        </w:rPr>
        <w:t xml:space="preserve"> your various drafts of and notes concerning the desig</w:t>
      </w:r>
      <w:r w:rsidR="00882470" w:rsidRPr="00E87B55">
        <w:rPr>
          <w:rFonts w:ascii="Tahoma" w:hAnsi="Tahoma" w:cs="Tahoma"/>
        </w:rPr>
        <w:t>n of your experiment or project,</w:t>
      </w:r>
      <w:r w:rsidRPr="00E87B55">
        <w:rPr>
          <w:rFonts w:ascii="Tahoma" w:hAnsi="Tahoma" w:cs="Tahoma"/>
        </w:rPr>
        <w:t xml:space="preserve"> plans for the collection and analysis of data, possibly some preliminary data, </w:t>
      </w:r>
      <w:r w:rsidR="00882470" w:rsidRPr="00E87B55">
        <w:rPr>
          <w:rFonts w:ascii="Tahoma" w:hAnsi="Tahoma" w:cs="Tahoma"/>
        </w:rPr>
        <w:t xml:space="preserve">and anything else that helps you record your work with </w:t>
      </w:r>
      <w:r w:rsidR="00914BCF" w:rsidRPr="00E87B55">
        <w:rPr>
          <w:rFonts w:ascii="Tahoma" w:hAnsi="Tahoma" w:cs="Tahoma"/>
        </w:rPr>
        <w:t>your project</w:t>
      </w:r>
      <w:r w:rsidRPr="00E87B55">
        <w:rPr>
          <w:rFonts w:ascii="Tahoma" w:hAnsi="Tahoma" w:cs="Tahoma"/>
        </w:rPr>
        <w:t xml:space="preserve">. </w:t>
      </w:r>
    </w:p>
    <w:p w:rsidR="000640FF" w:rsidRDefault="000640FF">
      <w:pPr>
        <w:tabs>
          <w:tab w:val="left" w:pos="1065"/>
        </w:tabs>
        <w:ind w:left="-720"/>
        <w:rPr>
          <w:rFonts w:ascii="Tahoma" w:hAnsi="Tahoma" w:cs="Tahoma"/>
          <w:sz w:val="20"/>
          <w:szCs w:val="20"/>
        </w:rPr>
      </w:pPr>
    </w:p>
    <w:p w:rsidR="000640FF" w:rsidRDefault="000640FF">
      <w:pPr>
        <w:tabs>
          <w:tab w:val="left" w:pos="1065"/>
        </w:tabs>
        <w:ind w:left="-720"/>
        <w:rPr>
          <w:rFonts w:ascii="Tahoma" w:hAnsi="Tahoma" w:cs="Tahoma"/>
          <w:sz w:val="20"/>
          <w:szCs w:val="20"/>
        </w:rPr>
      </w:pPr>
    </w:p>
    <w:p w:rsidR="000640FF" w:rsidRDefault="000640FF">
      <w:pPr>
        <w:tabs>
          <w:tab w:val="left" w:pos="1065"/>
        </w:tabs>
        <w:ind w:left="-720"/>
        <w:rPr>
          <w:rFonts w:ascii="Tahoma" w:hAnsi="Tahoma" w:cs="Tahoma"/>
          <w:sz w:val="20"/>
          <w:szCs w:val="20"/>
        </w:rPr>
      </w:pPr>
    </w:p>
    <w:p w:rsidR="000640FF" w:rsidRDefault="000640FF">
      <w:pPr>
        <w:tabs>
          <w:tab w:val="left" w:pos="1065"/>
        </w:tabs>
        <w:ind w:left="-720"/>
        <w:rPr>
          <w:rFonts w:ascii="Tahoma" w:hAnsi="Tahoma" w:cs="Tahoma"/>
          <w:sz w:val="20"/>
          <w:szCs w:val="20"/>
        </w:rPr>
      </w:pPr>
    </w:p>
    <w:p w:rsidR="000640FF" w:rsidRDefault="000640FF">
      <w:pPr>
        <w:tabs>
          <w:tab w:val="left" w:pos="1065"/>
        </w:tabs>
        <w:ind w:left="-720"/>
        <w:rPr>
          <w:rFonts w:ascii="Tahoma" w:hAnsi="Tahoma" w:cs="Tahoma"/>
          <w:sz w:val="20"/>
          <w:szCs w:val="20"/>
        </w:rPr>
      </w:pPr>
    </w:p>
    <w:p w:rsidR="000640FF" w:rsidRDefault="000640FF">
      <w:pPr>
        <w:tabs>
          <w:tab w:val="left" w:pos="1065"/>
        </w:tabs>
        <w:ind w:left="-720"/>
        <w:rPr>
          <w:rFonts w:ascii="Tahoma" w:hAnsi="Tahoma" w:cs="Tahoma"/>
          <w:sz w:val="20"/>
          <w:szCs w:val="20"/>
        </w:rPr>
      </w:pPr>
    </w:p>
    <w:p w:rsidR="000640FF" w:rsidRDefault="000640FF">
      <w:pPr>
        <w:tabs>
          <w:tab w:val="left" w:pos="1065"/>
        </w:tabs>
        <w:ind w:left="-720"/>
        <w:rPr>
          <w:rFonts w:ascii="Tahoma" w:hAnsi="Tahoma" w:cs="Tahoma"/>
          <w:sz w:val="20"/>
          <w:szCs w:val="20"/>
        </w:rPr>
      </w:pPr>
    </w:p>
    <w:p w:rsidR="009C244B" w:rsidRDefault="009C244B">
      <w:pPr>
        <w:tabs>
          <w:tab w:val="left" w:pos="1065"/>
        </w:tabs>
        <w:ind w:left="-720"/>
        <w:rPr>
          <w:rFonts w:ascii="Tahoma" w:hAnsi="Tahoma" w:cs="Tahoma"/>
          <w:sz w:val="20"/>
          <w:szCs w:val="20"/>
        </w:rPr>
      </w:pPr>
    </w:p>
    <w:p w:rsidR="009C244B" w:rsidRDefault="009C244B">
      <w:pPr>
        <w:tabs>
          <w:tab w:val="left" w:pos="1065"/>
        </w:tabs>
        <w:ind w:left="-720"/>
        <w:rPr>
          <w:rFonts w:ascii="Tahoma" w:hAnsi="Tahoma" w:cs="Tahoma"/>
          <w:sz w:val="20"/>
          <w:szCs w:val="20"/>
        </w:rPr>
      </w:pPr>
    </w:p>
    <w:p w:rsidR="009C244B" w:rsidRDefault="009C244B">
      <w:pPr>
        <w:tabs>
          <w:tab w:val="left" w:pos="1065"/>
        </w:tabs>
        <w:ind w:left="-720"/>
        <w:rPr>
          <w:rFonts w:ascii="Tahoma" w:hAnsi="Tahoma" w:cs="Tahoma"/>
          <w:sz w:val="20"/>
          <w:szCs w:val="20"/>
        </w:rPr>
      </w:pPr>
    </w:p>
    <w:p w:rsidR="00EF706B" w:rsidRDefault="00EF706B">
      <w:pPr>
        <w:tabs>
          <w:tab w:val="left" w:pos="1065"/>
        </w:tabs>
        <w:ind w:left="-720"/>
        <w:rPr>
          <w:rFonts w:ascii="Tahoma" w:hAnsi="Tahoma" w:cs="Tahoma"/>
          <w:sz w:val="20"/>
          <w:szCs w:val="20"/>
        </w:rPr>
      </w:pPr>
    </w:p>
    <w:p w:rsidR="009C244B" w:rsidRDefault="009C244B">
      <w:pPr>
        <w:tabs>
          <w:tab w:val="left" w:pos="1065"/>
        </w:tabs>
        <w:ind w:left="-720"/>
        <w:rPr>
          <w:rFonts w:ascii="Tahoma" w:hAnsi="Tahoma" w:cs="Tahoma"/>
          <w:sz w:val="20"/>
          <w:szCs w:val="20"/>
        </w:rPr>
      </w:pPr>
    </w:p>
    <w:p w:rsidR="009C244B" w:rsidRDefault="009C244B">
      <w:pPr>
        <w:tabs>
          <w:tab w:val="left" w:pos="1065"/>
        </w:tabs>
        <w:ind w:left="-720"/>
        <w:rPr>
          <w:rFonts w:ascii="Tahoma" w:hAnsi="Tahoma" w:cs="Tahoma"/>
          <w:sz w:val="20"/>
          <w:szCs w:val="20"/>
        </w:rPr>
      </w:pPr>
    </w:p>
    <w:p w:rsidR="006C1305" w:rsidRDefault="006C1305">
      <w:pPr>
        <w:tabs>
          <w:tab w:val="left" w:pos="1065"/>
        </w:tabs>
        <w:ind w:left="-720"/>
        <w:rPr>
          <w:rFonts w:ascii="Tahoma" w:hAnsi="Tahoma" w:cs="Tahoma"/>
          <w:sz w:val="20"/>
          <w:szCs w:val="20"/>
        </w:rPr>
      </w:pPr>
    </w:p>
    <w:p w:rsidR="009C244B" w:rsidRDefault="009C244B" w:rsidP="00914BCF">
      <w:pPr>
        <w:tabs>
          <w:tab w:val="left" w:pos="1065"/>
        </w:tabs>
        <w:rPr>
          <w:rFonts w:ascii="Tahoma" w:hAnsi="Tahoma" w:cs="Tahoma"/>
          <w:sz w:val="20"/>
          <w:szCs w:val="20"/>
        </w:rPr>
      </w:pPr>
    </w:p>
    <w:p w:rsidR="000266EB" w:rsidRPr="000266EB" w:rsidRDefault="000266EB" w:rsidP="00CA45E0">
      <w:pPr>
        <w:pStyle w:val="Heading1"/>
        <w:rPr>
          <w:rFonts w:ascii="Arial" w:hAnsi="Arial" w:cs="Arial"/>
          <w:b/>
          <w:sz w:val="24"/>
        </w:rPr>
      </w:pPr>
      <w:r w:rsidRPr="000266EB">
        <w:rPr>
          <w:rFonts w:ascii="Arial" w:hAnsi="Arial" w:cs="Arial"/>
          <w:b/>
          <w:sz w:val="24"/>
        </w:rPr>
        <w:t>RE</w:t>
      </w:r>
      <w:r w:rsidR="00652E5D" w:rsidRPr="000266EB">
        <w:rPr>
          <w:rFonts w:ascii="Arial" w:hAnsi="Arial" w:cs="Arial"/>
          <w:b/>
          <w:sz w:val="24"/>
        </w:rPr>
        <w:t xml:space="preserve">TURN THIS COPY TO YOUR HONORS SCIENCE TEACHER BY </w:t>
      </w:r>
      <w:r w:rsidR="00B975DE">
        <w:rPr>
          <w:rFonts w:ascii="Arial" w:hAnsi="Arial" w:cs="Arial"/>
          <w:b/>
          <w:sz w:val="24"/>
        </w:rPr>
        <w:t>9/4/2012</w:t>
      </w:r>
    </w:p>
    <w:p w:rsidR="000266EB" w:rsidRDefault="000266EB" w:rsidP="00CA45E0">
      <w:pPr>
        <w:pStyle w:val="Heading1"/>
        <w:rPr>
          <w:rFonts w:ascii="Arial" w:hAnsi="Arial" w:cs="Arial"/>
          <w:szCs w:val="32"/>
        </w:rPr>
      </w:pPr>
    </w:p>
    <w:p w:rsidR="00901050" w:rsidRPr="00401052" w:rsidRDefault="00901050" w:rsidP="00901050">
      <w:pPr>
        <w:pStyle w:val="Heading1"/>
        <w:rPr>
          <w:rFonts w:ascii="Arial" w:hAnsi="Arial" w:cs="Arial"/>
          <w:szCs w:val="32"/>
        </w:rPr>
      </w:pPr>
      <w:r w:rsidRPr="00804643">
        <w:rPr>
          <w:rFonts w:ascii="Arial" w:hAnsi="Arial" w:cs="Arial"/>
          <w:b/>
          <w:szCs w:val="32"/>
        </w:rPr>
        <w:t>2013 CV Science Fair / NMSEF Timeline</w:t>
      </w:r>
      <w:r w:rsidRPr="00667719">
        <w:rPr>
          <w:rFonts w:ascii="Arial" w:hAnsi="Arial" w:cs="Arial"/>
          <w:szCs w:val="32"/>
        </w:rPr>
        <w:t xml:space="preserve"> </w:t>
      </w:r>
      <w:r w:rsidR="00914BCF">
        <w:rPr>
          <w:rFonts w:ascii="Arial" w:hAnsi="Arial" w:cs="Arial"/>
          <w:sz w:val="16"/>
        </w:rPr>
        <w:t>Revised 8/20</w:t>
      </w:r>
      <w:r w:rsidRPr="00667719">
        <w:rPr>
          <w:rFonts w:ascii="Arial" w:hAnsi="Arial" w:cs="Arial"/>
          <w:sz w:val="16"/>
        </w:rPr>
        <w:t>/201</w:t>
      </w:r>
      <w:r>
        <w:rPr>
          <w:rFonts w:ascii="Arial" w:hAnsi="Arial" w:cs="Arial"/>
          <w:sz w:val="16"/>
        </w:rPr>
        <w:t>2</w:t>
      </w:r>
    </w:p>
    <w:p w:rsidR="00901050" w:rsidRDefault="00901050" w:rsidP="00901050"/>
    <w:p w:rsidR="00901050" w:rsidRPr="00401052" w:rsidRDefault="00901050" w:rsidP="00901050">
      <w:pPr>
        <w:rPr>
          <w:rFonts w:ascii="Tahoma" w:hAnsi="Tahoma" w:cs="Tahoma"/>
          <w:sz w:val="18"/>
          <w:szCs w:val="18"/>
        </w:rPr>
      </w:pPr>
      <w:r w:rsidRPr="00401052">
        <w:rPr>
          <w:rFonts w:ascii="Tahoma" w:hAnsi="Tahoma" w:cs="Tahoma"/>
          <w:sz w:val="18"/>
          <w:szCs w:val="18"/>
        </w:rPr>
        <w:t>This is intended to give you an early idea of your duties and our expectations for your science fair project. A revised version (with added dates and times) will be available after the NMSEF teacher planning meeting scheduled for 1</w:t>
      </w:r>
      <w:r w:rsidR="005C41B3">
        <w:rPr>
          <w:rFonts w:ascii="Tahoma" w:hAnsi="Tahoma" w:cs="Tahoma"/>
          <w:sz w:val="18"/>
          <w:szCs w:val="18"/>
        </w:rPr>
        <w:t>0</w:t>
      </w:r>
      <w:r w:rsidRPr="00401052">
        <w:rPr>
          <w:rFonts w:ascii="Tahoma" w:hAnsi="Tahoma" w:cs="Tahoma"/>
          <w:sz w:val="18"/>
          <w:szCs w:val="18"/>
        </w:rPr>
        <w:t xml:space="preserve"> September. </w:t>
      </w:r>
      <w:r>
        <w:rPr>
          <w:rFonts w:ascii="Tahoma" w:hAnsi="Tahoma" w:cs="Tahoma"/>
          <w:sz w:val="18"/>
          <w:szCs w:val="18"/>
        </w:rPr>
        <w:t>Please promptly a</w:t>
      </w:r>
      <w:r w:rsidRPr="00401052">
        <w:rPr>
          <w:rFonts w:ascii="Tahoma" w:hAnsi="Tahoma" w:cs="Tahoma"/>
          <w:sz w:val="18"/>
          <w:szCs w:val="18"/>
        </w:rPr>
        <w:t>dd these dates to your family calendar now in order to avoid conflicts.</w:t>
      </w:r>
    </w:p>
    <w:p w:rsidR="00901050" w:rsidRDefault="00901050" w:rsidP="00901050">
      <w:pPr>
        <w:jc w:val="right"/>
        <w:rPr>
          <w:rFonts w:ascii="Tahoma" w:hAnsi="Tahoma" w:cs="Tahoma"/>
          <w:sz w:val="20"/>
        </w:rPr>
      </w:pPr>
    </w:p>
    <w:p w:rsidR="00901050" w:rsidRDefault="00901050" w:rsidP="00901050">
      <w:pPr>
        <w:pStyle w:val="Heading2"/>
        <w:rPr>
          <w:rFonts w:ascii="Tahoma" w:hAnsi="Tahoma" w:cs="Tahoma"/>
          <w:sz w:val="20"/>
        </w:rPr>
      </w:pPr>
      <w:r>
        <w:rPr>
          <w:rFonts w:ascii="Tahoma" w:hAnsi="Tahoma" w:cs="Tahoma"/>
          <w:sz w:val="20"/>
        </w:rPr>
        <w:t xml:space="preserve">Timeline of Tasks and Items </w:t>
      </w:r>
      <w:proofErr w:type="gramStart"/>
      <w:r>
        <w:rPr>
          <w:rFonts w:ascii="Tahoma" w:hAnsi="Tahoma" w:cs="Tahoma"/>
          <w:sz w:val="20"/>
        </w:rPr>
        <w:t>Due</w:t>
      </w:r>
      <w:proofErr w:type="gramEnd"/>
      <w:r>
        <w:rPr>
          <w:rFonts w:ascii="Tahoma" w:hAnsi="Tahoma" w:cs="Tahoma"/>
          <w:sz w:val="20"/>
        </w:rPr>
        <w:t xml:space="preserve"> for CV Science Fair and NMSEF</w:t>
      </w:r>
    </w:p>
    <w:p w:rsidR="00901050" w:rsidRDefault="00901050" w:rsidP="00901050">
      <w:pPr>
        <w:rPr>
          <w:rFonts w:ascii="Tahoma" w:hAnsi="Tahoma" w:cs="Tahoma"/>
          <w:sz w:val="20"/>
        </w:rPr>
      </w:pPr>
    </w:p>
    <w:p w:rsidR="00901050" w:rsidRDefault="00901050" w:rsidP="00901050">
      <w:pPr>
        <w:rPr>
          <w:rFonts w:ascii="Tahoma" w:hAnsi="Tahoma" w:cs="Tahoma"/>
          <w:sz w:val="20"/>
        </w:rPr>
      </w:pPr>
      <w:r>
        <w:rPr>
          <w:rFonts w:ascii="Tahoma" w:hAnsi="Tahoma" w:cs="Tahoma"/>
          <w:b/>
          <w:sz w:val="20"/>
        </w:rPr>
        <w:t>9/7/2012</w:t>
      </w:r>
      <w:r w:rsidRPr="00667719">
        <w:rPr>
          <w:rFonts w:ascii="Tahoma" w:hAnsi="Tahoma" w:cs="Tahoma"/>
          <w:b/>
          <w:sz w:val="20"/>
        </w:rPr>
        <w:t>—Project Categories</w:t>
      </w:r>
      <w:r w:rsidRPr="00667719">
        <w:rPr>
          <w:rFonts w:ascii="Tahoma" w:hAnsi="Tahoma" w:cs="Tahoma"/>
          <w:sz w:val="20"/>
        </w:rPr>
        <w:t xml:space="preserve"> due to Advanced Science Teacher</w:t>
      </w:r>
    </w:p>
    <w:p w:rsidR="00901050" w:rsidRDefault="00901050" w:rsidP="00901050">
      <w:pPr>
        <w:rPr>
          <w:rFonts w:ascii="Tahoma" w:hAnsi="Tahoma" w:cs="Tahoma"/>
          <w:sz w:val="20"/>
        </w:rPr>
      </w:pPr>
      <w:r>
        <w:rPr>
          <w:rFonts w:ascii="Tahoma" w:hAnsi="Tahoma" w:cs="Tahoma"/>
          <w:b/>
          <w:sz w:val="20"/>
        </w:rPr>
        <w:t>9/14/2012—Preliminary Ideas</w:t>
      </w:r>
      <w:r>
        <w:rPr>
          <w:rFonts w:ascii="Tahoma" w:hAnsi="Tahoma" w:cs="Tahoma"/>
          <w:sz w:val="20"/>
        </w:rPr>
        <w:t xml:space="preserve"> due to Advanced Science Teacher</w:t>
      </w:r>
    </w:p>
    <w:p w:rsidR="00901050" w:rsidRDefault="00901050" w:rsidP="00901050">
      <w:pPr>
        <w:rPr>
          <w:rFonts w:ascii="Tahoma" w:hAnsi="Tahoma" w:cs="Tahoma"/>
          <w:sz w:val="20"/>
        </w:rPr>
      </w:pPr>
      <w:r>
        <w:rPr>
          <w:rFonts w:ascii="Tahoma" w:hAnsi="Tahoma" w:cs="Tahoma"/>
          <w:sz w:val="20"/>
        </w:rPr>
        <w:t>9/17/2012—Deadline to submit name, qualifications, and contact information for Qualified Scientist(s) if working on a project that required early SRC/IRB approval</w:t>
      </w:r>
    </w:p>
    <w:p w:rsidR="00901050" w:rsidRDefault="00901050" w:rsidP="00901050">
      <w:pPr>
        <w:rPr>
          <w:rFonts w:ascii="Tahoma" w:hAnsi="Tahoma" w:cs="Tahoma"/>
          <w:sz w:val="20"/>
        </w:rPr>
      </w:pPr>
      <w:r>
        <w:rPr>
          <w:rFonts w:ascii="Tahoma" w:hAnsi="Tahoma" w:cs="Tahoma"/>
          <w:b/>
          <w:sz w:val="20"/>
        </w:rPr>
        <w:t>9/28/2012—Refined Ideas</w:t>
      </w:r>
      <w:r>
        <w:rPr>
          <w:rFonts w:ascii="Tahoma" w:hAnsi="Tahoma" w:cs="Tahoma"/>
          <w:sz w:val="20"/>
        </w:rPr>
        <w:t xml:space="preserve"> </w:t>
      </w:r>
      <w:r>
        <w:rPr>
          <w:rFonts w:ascii="Tahoma" w:hAnsi="Tahoma" w:cs="Tahoma"/>
          <w:b/>
          <w:sz w:val="20"/>
        </w:rPr>
        <w:t xml:space="preserve">and Exploratory Research </w:t>
      </w:r>
      <w:r>
        <w:rPr>
          <w:rFonts w:ascii="Tahoma" w:hAnsi="Tahoma" w:cs="Tahoma"/>
          <w:sz w:val="20"/>
        </w:rPr>
        <w:t>due to Advanced Science Teacher</w:t>
      </w:r>
    </w:p>
    <w:p w:rsidR="00901050" w:rsidRDefault="00901050" w:rsidP="00901050">
      <w:pPr>
        <w:rPr>
          <w:rFonts w:ascii="Tahoma" w:hAnsi="Tahoma" w:cs="Tahoma"/>
          <w:sz w:val="20"/>
        </w:rPr>
      </w:pPr>
      <w:r>
        <w:rPr>
          <w:rFonts w:ascii="Tahoma" w:hAnsi="Tahoma" w:cs="Tahoma"/>
          <w:b/>
          <w:sz w:val="20"/>
        </w:rPr>
        <w:t>10/15/2012—First Draft of Research Proposal and Bibliography</w:t>
      </w:r>
      <w:r>
        <w:rPr>
          <w:rFonts w:ascii="Tahoma" w:hAnsi="Tahoma" w:cs="Tahoma"/>
          <w:sz w:val="20"/>
        </w:rPr>
        <w:t xml:space="preserve"> due to Advanced Science Teacher</w:t>
      </w:r>
    </w:p>
    <w:p w:rsidR="00901050" w:rsidRPr="00791149" w:rsidRDefault="00901050" w:rsidP="00901050">
      <w:pPr>
        <w:rPr>
          <w:rFonts w:ascii="Tahoma" w:hAnsi="Tahoma" w:cs="Tahoma"/>
          <w:sz w:val="20"/>
        </w:rPr>
      </w:pPr>
      <w:r>
        <w:rPr>
          <w:rFonts w:ascii="Tahoma" w:hAnsi="Tahoma" w:cs="Tahoma"/>
          <w:b/>
          <w:sz w:val="20"/>
        </w:rPr>
        <w:t>10/29/2012 (tentative)—</w:t>
      </w:r>
      <w:proofErr w:type="gramStart"/>
      <w:r>
        <w:rPr>
          <w:rFonts w:ascii="Tahoma" w:hAnsi="Tahoma" w:cs="Tahoma"/>
          <w:b/>
          <w:sz w:val="20"/>
        </w:rPr>
        <w:t>Second</w:t>
      </w:r>
      <w:proofErr w:type="gramEnd"/>
      <w:r>
        <w:rPr>
          <w:rFonts w:ascii="Tahoma" w:hAnsi="Tahoma" w:cs="Tahoma"/>
          <w:b/>
          <w:sz w:val="20"/>
        </w:rPr>
        <w:t xml:space="preserve"> Draft of Research Proposal and Bibliography and NMSEF Registration</w:t>
      </w:r>
      <w:r>
        <w:rPr>
          <w:rFonts w:ascii="Tahoma" w:hAnsi="Tahoma" w:cs="Tahoma"/>
          <w:sz w:val="20"/>
        </w:rPr>
        <w:t xml:space="preserve"> due to Advanced Science Teacher. </w:t>
      </w:r>
      <w:r>
        <w:rPr>
          <w:rFonts w:ascii="Tahoma" w:hAnsi="Tahoma" w:cs="Tahoma"/>
          <w:b/>
          <w:sz w:val="20"/>
        </w:rPr>
        <w:t>Final due date is final. If you fail to submit on or before this deadline, you will earn a 0% for this assignment and you will not compete in NMSEF.</w:t>
      </w:r>
    </w:p>
    <w:p w:rsidR="00901050" w:rsidRPr="00327FC5" w:rsidRDefault="00901050" w:rsidP="00901050">
      <w:pPr>
        <w:rPr>
          <w:rFonts w:ascii="Tahoma" w:hAnsi="Tahoma" w:cs="Tahoma"/>
          <w:b/>
          <w:sz w:val="20"/>
        </w:rPr>
      </w:pPr>
      <w:r>
        <w:rPr>
          <w:rFonts w:ascii="Tahoma" w:hAnsi="Tahoma" w:cs="Tahoma"/>
          <w:b/>
          <w:sz w:val="20"/>
        </w:rPr>
        <w:t>12/14/2012—</w:t>
      </w:r>
      <w:proofErr w:type="gramStart"/>
      <w:r>
        <w:rPr>
          <w:rFonts w:ascii="Tahoma" w:hAnsi="Tahoma" w:cs="Tahoma"/>
          <w:b/>
          <w:sz w:val="20"/>
        </w:rPr>
        <w:t>Submit</w:t>
      </w:r>
      <w:proofErr w:type="gramEnd"/>
      <w:r>
        <w:rPr>
          <w:rFonts w:ascii="Tahoma" w:hAnsi="Tahoma" w:cs="Tahoma"/>
          <w:b/>
          <w:sz w:val="20"/>
        </w:rPr>
        <w:t xml:space="preserve"> working copy of Research Notebook</w:t>
      </w:r>
    </w:p>
    <w:p w:rsidR="00901050" w:rsidRDefault="00901050" w:rsidP="00901050">
      <w:pPr>
        <w:rPr>
          <w:rFonts w:ascii="Tahoma" w:hAnsi="Tahoma" w:cs="Tahoma"/>
          <w:sz w:val="20"/>
        </w:rPr>
      </w:pPr>
      <w:r>
        <w:rPr>
          <w:rFonts w:ascii="Tahoma" w:hAnsi="Tahoma" w:cs="Tahoma"/>
          <w:sz w:val="20"/>
        </w:rPr>
        <w:t>11/8/2012 (tentative)—NMSEF project approval</w:t>
      </w:r>
    </w:p>
    <w:p w:rsidR="00901050" w:rsidRDefault="00901050" w:rsidP="00901050">
      <w:pPr>
        <w:rPr>
          <w:rFonts w:ascii="Tahoma" w:hAnsi="Tahoma" w:cs="Tahoma"/>
          <w:sz w:val="20"/>
        </w:rPr>
      </w:pPr>
      <w:proofErr w:type="gramStart"/>
      <w:r>
        <w:rPr>
          <w:rFonts w:ascii="Tahoma" w:hAnsi="Tahoma" w:cs="Tahoma"/>
          <w:sz w:val="20"/>
        </w:rPr>
        <w:t>11/10/2012 (tentative)—Begin Experimentation.</w:t>
      </w:r>
      <w:proofErr w:type="gramEnd"/>
      <w:r>
        <w:rPr>
          <w:rFonts w:ascii="Tahoma" w:hAnsi="Tahoma" w:cs="Tahoma"/>
          <w:sz w:val="20"/>
        </w:rPr>
        <w:t xml:space="preserve"> This occurs upon approval of project by NMSEF.</w:t>
      </w:r>
    </w:p>
    <w:p w:rsidR="00901050" w:rsidRDefault="00901050" w:rsidP="00901050">
      <w:pPr>
        <w:rPr>
          <w:rFonts w:ascii="Tahoma" w:hAnsi="Tahoma" w:cs="Tahoma"/>
          <w:sz w:val="20"/>
        </w:rPr>
      </w:pPr>
      <w:r>
        <w:rPr>
          <w:rFonts w:ascii="Tahoma" w:hAnsi="Tahoma" w:cs="Tahoma"/>
          <w:sz w:val="20"/>
        </w:rPr>
        <w:t>Nov-Dec 2012—Collect and Analyze Data</w:t>
      </w:r>
    </w:p>
    <w:p w:rsidR="00901050" w:rsidRDefault="00901050" w:rsidP="00901050">
      <w:pPr>
        <w:rPr>
          <w:rFonts w:ascii="Tahoma" w:hAnsi="Tahoma" w:cs="Tahoma"/>
          <w:sz w:val="20"/>
        </w:rPr>
      </w:pPr>
      <w:r>
        <w:rPr>
          <w:rFonts w:ascii="Tahoma" w:hAnsi="Tahoma" w:cs="Tahoma"/>
          <w:sz w:val="20"/>
        </w:rPr>
        <w:t>Nov-Dec 2012—Draw Conclusions</w:t>
      </w:r>
    </w:p>
    <w:p w:rsidR="00901050" w:rsidRDefault="00901050" w:rsidP="00901050">
      <w:pPr>
        <w:rPr>
          <w:rFonts w:ascii="Tahoma" w:hAnsi="Tahoma" w:cs="Tahoma"/>
          <w:sz w:val="20"/>
        </w:rPr>
      </w:pPr>
      <w:r>
        <w:rPr>
          <w:rFonts w:ascii="Tahoma" w:hAnsi="Tahoma" w:cs="Tahoma"/>
          <w:sz w:val="20"/>
        </w:rPr>
        <w:t>Winter Break 2012—Write Project Report</w:t>
      </w:r>
    </w:p>
    <w:p w:rsidR="00901050" w:rsidRDefault="00901050" w:rsidP="00901050">
      <w:pPr>
        <w:rPr>
          <w:rFonts w:ascii="Tahoma" w:hAnsi="Tahoma" w:cs="Tahoma"/>
          <w:sz w:val="20"/>
        </w:rPr>
      </w:pPr>
      <w:r>
        <w:rPr>
          <w:rFonts w:ascii="Tahoma" w:hAnsi="Tahoma" w:cs="Tahoma"/>
          <w:sz w:val="20"/>
        </w:rPr>
        <w:t>Jan 2-4, 2013—Create Project Display</w:t>
      </w:r>
    </w:p>
    <w:p w:rsidR="00901050" w:rsidRDefault="00901050" w:rsidP="00901050">
      <w:pPr>
        <w:rPr>
          <w:rFonts w:ascii="Tahoma" w:hAnsi="Tahoma" w:cs="Tahoma"/>
          <w:sz w:val="20"/>
        </w:rPr>
      </w:pPr>
      <w:r>
        <w:rPr>
          <w:rFonts w:ascii="Tahoma" w:hAnsi="Tahoma" w:cs="Tahoma"/>
          <w:sz w:val="20"/>
        </w:rPr>
        <w:t>Jan 7-8, 2013—Compete in CV Science Fair with Final Project</w:t>
      </w:r>
    </w:p>
    <w:p w:rsidR="00901050" w:rsidRDefault="00901050" w:rsidP="00901050">
      <w:pPr>
        <w:rPr>
          <w:rFonts w:ascii="Tahoma" w:hAnsi="Tahoma" w:cs="Tahoma"/>
          <w:sz w:val="20"/>
        </w:rPr>
      </w:pPr>
      <w:r>
        <w:rPr>
          <w:rFonts w:ascii="Tahoma" w:hAnsi="Tahoma" w:cs="Tahoma"/>
          <w:sz w:val="20"/>
        </w:rPr>
        <w:t>2/2013 Final entries submitted by individual schools to NMSEF SRC</w:t>
      </w:r>
    </w:p>
    <w:p w:rsidR="00901050" w:rsidRDefault="00901050" w:rsidP="00901050">
      <w:pPr>
        <w:rPr>
          <w:rFonts w:ascii="Tahoma" w:hAnsi="Tahoma" w:cs="Tahoma"/>
          <w:sz w:val="20"/>
        </w:rPr>
      </w:pPr>
      <w:r>
        <w:rPr>
          <w:rFonts w:ascii="Tahoma" w:hAnsi="Tahoma" w:cs="Tahoma"/>
          <w:sz w:val="20"/>
        </w:rPr>
        <w:t>2/2013—Amend Type I Projects and Compete in NMSEF (Setup (3/26/2013), Interview (3/27/2013), Awards (3/27/2013), Tear Down (3/27/2013) See NMSEF Web Site for details.</w:t>
      </w:r>
    </w:p>
    <w:p w:rsidR="00901050" w:rsidRDefault="00901050" w:rsidP="00901050">
      <w:pPr>
        <w:rPr>
          <w:rFonts w:ascii="Tahoma" w:hAnsi="Tahoma" w:cs="Tahoma"/>
          <w:b/>
          <w:sz w:val="20"/>
        </w:rPr>
      </w:pPr>
      <w:r>
        <w:rPr>
          <w:rFonts w:ascii="Tahoma" w:hAnsi="Tahoma" w:cs="Tahoma"/>
          <w:b/>
          <w:sz w:val="20"/>
        </w:rPr>
        <w:t xml:space="preserve">    OR</w:t>
      </w:r>
    </w:p>
    <w:p w:rsidR="00901050" w:rsidRPr="008A3147" w:rsidRDefault="00901050" w:rsidP="00901050">
      <w:pPr>
        <w:rPr>
          <w:rFonts w:ascii="Tahoma" w:hAnsi="Tahoma" w:cs="Tahoma"/>
          <w:b/>
          <w:sz w:val="20"/>
        </w:rPr>
      </w:pPr>
      <w:r>
        <w:rPr>
          <w:rFonts w:ascii="Tahoma" w:hAnsi="Tahoma" w:cs="Tahoma"/>
          <w:sz w:val="20"/>
        </w:rPr>
        <w:t xml:space="preserve">Type II Projects—Schedule reflective paper review for the week of March 18-22, 2013 with your honors teacher </w:t>
      </w:r>
      <w:r w:rsidRPr="008A3147">
        <w:rPr>
          <w:rFonts w:ascii="Tahoma" w:hAnsi="Tahoma" w:cs="Tahoma"/>
          <w:b/>
          <w:sz w:val="20"/>
        </w:rPr>
        <w:t>no later than</w:t>
      </w:r>
      <w:r>
        <w:rPr>
          <w:rFonts w:ascii="Tahoma" w:hAnsi="Tahoma" w:cs="Tahoma"/>
          <w:sz w:val="20"/>
        </w:rPr>
        <w:t xml:space="preserve"> March 15</w:t>
      </w:r>
      <w:r w:rsidRPr="008A3147">
        <w:rPr>
          <w:rFonts w:ascii="Tahoma" w:hAnsi="Tahoma" w:cs="Tahoma"/>
          <w:sz w:val="20"/>
          <w:vertAlign w:val="superscript"/>
        </w:rPr>
        <w:t>th</w:t>
      </w:r>
      <w:r>
        <w:rPr>
          <w:rFonts w:ascii="Tahoma" w:hAnsi="Tahoma" w:cs="Tahoma"/>
          <w:sz w:val="20"/>
        </w:rPr>
        <w:t>, 2013</w:t>
      </w:r>
    </w:p>
    <w:p w:rsidR="00901050" w:rsidRDefault="00901050" w:rsidP="00901050">
      <w:pPr>
        <w:rPr>
          <w:rFonts w:ascii="Tahoma" w:hAnsi="Tahoma" w:cs="Tahoma"/>
          <w:sz w:val="20"/>
          <w:szCs w:val="20"/>
        </w:rPr>
      </w:pPr>
      <w:r w:rsidRPr="004A3208">
        <w:rPr>
          <w:rFonts w:ascii="Tahoma" w:hAnsi="Tahoma" w:cs="Tahoma"/>
          <w:sz w:val="20"/>
          <w:szCs w:val="20"/>
        </w:rPr>
        <w:t xml:space="preserve">March 26 +27, 2013—NMSEF </w:t>
      </w:r>
    </w:p>
    <w:p w:rsidR="00901050" w:rsidRPr="004A3208" w:rsidRDefault="00901050" w:rsidP="00901050">
      <w:pPr>
        <w:rPr>
          <w:rFonts w:ascii="Tahoma" w:hAnsi="Tahoma" w:cs="Tahoma"/>
          <w:sz w:val="20"/>
          <w:szCs w:val="20"/>
        </w:rPr>
      </w:pPr>
    </w:p>
    <w:p w:rsidR="00901050" w:rsidRDefault="00901050" w:rsidP="00901050">
      <w:pPr>
        <w:pStyle w:val="Heading2"/>
        <w:rPr>
          <w:rFonts w:ascii="Arial" w:hAnsi="Arial" w:cs="Arial"/>
          <w:sz w:val="16"/>
          <w:szCs w:val="16"/>
        </w:rPr>
      </w:pPr>
      <w:r>
        <w:rPr>
          <w:rFonts w:ascii="Arial" w:hAnsi="Arial" w:cs="Arial"/>
          <w:sz w:val="20"/>
          <w:szCs w:val="20"/>
        </w:rPr>
        <w:t xml:space="preserve">Student Responsibilities </w:t>
      </w:r>
      <w:r>
        <w:rPr>
          <w:rFonts w:ascii="Arial" w:hAnsi="Arial" w:cs="Arial"/>
          <w:sz w:val="16"/>
          <w:szCs w:val="16"/>
        </w:rPr>
        <w:t>(Deductions that will be rendered if you fail to meet each responsibility)</w:t>
      </w:r>
    </w:p>
    <w:p w:rsidR="00901050" w:rsidRDefault="00901050" w:rsidP="00901050">
      <w:pPr>
        <w:numPr>
          <w:ilvl w:val="0"/>
          <w:numId w:val="26"/>
        </w:numPr>
        <w:rPr>
          <w:rFonts w:ascii="Arial" w:hAnsi="Arial" w:cs="Arial"/>
          <w:sz w:val="20"/>
          <w:szCs w:val="20"/>
        </w:rPr>
      </w:pPr>
      <w:r>
        <w:rPr>
          <w:rFonts w:ascii="Arial" w:hAnsi="Arial" w:cs="Arial"/>
          <w:sz w:val="20"/>
          <w:szCs w:val="20"/>
        </w:rPr>
        <w:t xml:space="preserve">After having reviewed the project scorecard and rubrics for the CVSEF, plan, research, and carry out a challenging, grade-appropriate science experiment </w:t>
      </w:r>
      <w:r w:rsidRPr="00C025C2">
        <w:rPr>
          <w:rFonts w:ascii="Arial" w:hAnsi="Arial" w:cs="Arial"/>
          <w:b/>
          <w:sz w:val="20"/>
          <w:szCs w:val="20"/>
        </w:rPr>
        <w:t>(100%)</w:t>
      </w:r>
      <w:r>
        <w:rPr>
          <w:rFonts w:ascii="Arial" w:hAnsi="Arial" w:cs="Arial"/>
          <w:sz w:val="20"/>
          <w:szCs w:val="20"/>
        </w:rPr>
        <w:t>.</w:t>
      </w:r>
    </w:p>
    <w:p w:rsidR="00901050" w:rsidRDefault="00901050" w:rsidP="00901050">
      <w:pPr>
        <w:numPr>
          <w:ilvl w:val="0"/>
          <w:numId w:val="26"/>
        </w:numPr>
        <w:rPr>
          <w:rFonts w:ascii="Arial" w:hAnsi="Arial" w:cs="Arial"/>
          <w:sz w:val="20"/>
          <w:szCs w:val="20"/>
        </w:rPr>
      </w:pPr>
      <w:r>
        <w:rPr>
          <w:rFonts w:ascii="Arial" w:hAnsi="Arial" w:cs="Arial"/>
          <w:sz w:val="20"/>
          <w:szCs w:val="20"/>
        </w:rPr>
        <w:t xml:space="preserve">Qualify for and compete in the NMSEF, or, if your project does not qualify for the NMSEF, schedule and present your revised project in a Remedial Project Presentation </w:t>
      </w:r>
      <w:r w:rsidRPr="00C025C2">
        <w:rPr>
          <w:rFonts w:ascii="Arial" w:hAnsi="Arial" w:cs="Arial"/>
          <w:b/>
          <w:sz w:val="20"/>
          <w:szCs w:val="20"/>
        </w:rPr>
        <w:t>(50%)</w:t>
      </w:r>
    </w:p>
    <w:p w:rsidR="00901050" w:rsidRDefault="00901050" w:rsidP="00901050">
      <w:pPr>
        <w:numPr>
          <w:ilvl w:val="0"/>
          <w:numId w:val="26"/>
        </w:numPr>
        <w:rPr>
          <w:rFonts w:ascii="Arial" w:hAnsi="Arial" w:cs="Arial"/>
          <w:sz w:val="20"/>
          <w:szCs w:val="20"/>
        </w:rPr>
      </w:pPr>
      <w:r>
        <w:rPr>
          <w:rFonts w:ascii="Arial" w:hAnsi="Arial" w:cs="Arial"/>
          <w:sz w:val="20"/>
          <w:szCs w:val="20"/>
        </w:rPr>
        <w:t xml:space="preserve">Setting up and taking down project at both school and county competition during the times designated </w:t>
      </w:r>
      <w:r w:rsidRPr="00C025C2">
        <w:rPr>
          <w:rFonts w:ascii="Arial" w:hAnsi="Arial" w:cs="Arial"/>
          <w:b/>
          <w:sz w:val="20"/>
          <w:szCs w:val="20"/>
        </w:rPr>
        <w:t>(10%)</w:t>
      </w:r>
      <w:r>
        <w:rPr>
          <w:rFonts w:ascii="Arial" w:hAnsi="Arial" w:cs="Arial"/>
          <w:sz w:val="20"/>
          <w:szCs w:val="20"/>
        </w:rPr>
        <w:t>.</w:t>
      </w:r>
    </w:p>
    <w:p w:rsidR="00901050" w:rsidRDefault="00901050" w:rsidP="00901050">
      <w:pPr>
        <w:numPr>
          <w:ilvl w:val="0"/>
          <w:numId w:val="26"/>
        </w:numPr>
        <w:rPr>
          <w:rFonts w:ascii="Arial" w:hAnsi="Arial" w:cs="Arial"/>
          <w:sz w:val="20"/>
          <w:szCs w:val="20"/>
        </w:rPr>
      </w:pPr>
      <w:r>
        <w:rPr>
          <w:rFonts w:ascii="Arial" w:hAnsi="Arial" w:cs="Arial"/>
          <w:sz w:val="20"/>
          <w:szCs w:val="20"/>
        </w:rPr>
        <w:t xml:space="preserve">Attending the county awards ceremony unless the student is involved in an extracurricular activity </w:t>
      </w:r>
      <w:proofErr w:type="gramStart"/>
      <w:r>
        <w:rPr>
          <w:rFonts w:ascii="Arial" w:hAnsi="Arial" w:cs="Arial"/>
          <w:sz w:val="20"/>
          <w:szCs w:val="20"/>
        </w:rPr>
        <w:t>that conflicts</w:t>
      </w:r>
      <w:proofErr w:type="gramEnd"/>
      <w:r>
        <w:rPr>
          <w:rFonts w:ascii="Arial" w:hAnsi="Arial" w:cs="Arial"/>
          <w:sz w:val="20"/>
          <w:szCs w:val="20"/>
        </w:rPr>
        <w:t xml:space="preserve"> with the time of the awards ceremony. If this is the case, student must notify Mr. Daneker, the Science and Technology Subject Area Supervisor (SciTech SAS), at least one week in advance with written documentation of why he/she will be missing the awards. This absence must be approved by the SciTech SAS </w:t>
      </w:r>
      <w:r w:rsidRPr="000D3A5B">
        <w:rPr>
          <w:rFonts w:ascii="Arial" w:hAnsi="Arial" w:cs="Arial"/>
          <w:b/>
          <w:sz w:val="20"/>
          <w:szCs w:val="20"/>
        </w:rPr>
        <w:t>(20%)</w:t>
      </w:r>
      <w:r>
        <w:rPr>
          <w:rFonts w:ascii="Arial" w:hAnsi="Arial" w:cs="Arial"/>
          <w:sz w:val="20"/>
          <w:szCs w:val="20"/>
        </w:rPr>
        <w:t xml:space="preserve">. </w:t>
      </w:r>
    </w:p>
    <w:p w:rsidR="00901050" w:rsidRDefault="00901050" w:rsidP="00901050">
      <w:pPr>
        <w:numPr>
          <w:ilvl w:val="0"/>
          <w:numId w:val="26"/>
        </w:numPr>
        <w:rPr>
          <w:rFonts w:ascii="Arial" w:hAnsi="Arial" w:cs="Arial"/>
          <w:sz w:val="20"/>
          <w:szCs w:val="20"/>
        </w:rPr>
      </w:pPr>
      <w:r>
        <w:rPr>
          <w:rFonts w:ascii="Arial" w:hAnsi="Arial" w:cs="Arial"/>
          <w:sz w:val="20"/>
          <w:szCs w:val="20"/>
        </w:rPr>
        <w:t>Attend any of the required meetings for either the school or the county competition (</w:t>
      </w:r>
      <w:r w:rsidRPr="000D3A5B">
        <w:rPr>
          <w:rFonts w:ascii="Arial" w:hAnsi="Arial" w:cs="Arial"/>
          <w:b/>
          <w:sz w:val="20"/>
          <w:szCs w:val="20"/>
        </w:rPr>
        <w:t>10%/meeting</w:t>
      </w:r>
      <w:r>
        <w:rPr>
          <w:rFonts w:ascii="Arial" w:hAnsi="Arial" w:cs="Arial"/>
          <w:sz w:val="20"/>
          <w:szCs w:val="20"/>
        </w:rPr>
        <w:t>).</w:t>
      </w:r>
    </w:p>
    <w:p w:rsidR="00901050" w:rsidRDefault="00901050" w:rsidP="00901050">
      <w:pPr>
        <w:numPr>
          <w:ilvl w:val="0"/>
          <w:numId w:val="26"/>
        </w:numPr>
        <w:rPr>
          <w:rFonts w:ascii="Arial" w:hAnsi="Arial" w:cs="Arial"/>
          <w:sz w:val="20"/>
          <w:szCs w:val="20"/>
        </w:rPr>
      </w:pPr>
      <w:r>
        <w:rPr>
          <w:rFonts w:ascii="Arial" w:hAnsi="Arial" w:cs="Arial"/>
          <w:sz w:val="20"/>
          <w:szCs w:val="20"/>
        </w:rPr>
        <w:t xml:space="preserve">Follow the ethics code outlined by the NMSEF </w:t>
      </w:r>
      <w:r w:rsidRPr="000D3A5B">
        <w:rPr>
          <w:rFonts w:ascii="Arial" w:hAnsi="Arial" w:cs="Arial"/>
          <w:b/>
          <w:sz w:val="20"/>
          <w:szCs w:val="20"/>
        </w:rPr>
        <w:t>(100%)</w:t>
      </w:r>
      <w:r>
        <w:rPr>
          <w:rFonts w:ascii="Arial" w:hAnsi="Arial" w:cs="Arial"/>
          <w:sz w:val="20"/>
          <w:szCs w:val="20"/>
        </w:rPr>
        <w:t>.</w:t>
      </w:r>
    </w:p>
    <w:p w:rsidR="00901050" w:rsidRDefault="00901050" w:rsidP="00901050">
      <w:pPr>
        <w:numPr>
          <w:ilvl w:val="0"/>
          <w:numId w:val="26"/>
        </w:numPr>
        <w:rPr>
          <w:rFonts w:ascii="Arial" w:hAnsi="Arial" w:cs="Arial"/>
          <w:sz w:val="20"/>
          <w:szCs w:val="20"/>
        </w:rPr>
      </w:pPr>
      <w:r>
        <w:rPr>
          <w:rFonts w:ascii="Arial" w:hAnsi="Arial" w:cs="Arial"/>
          <w:sz w:val="20"/>
          <w:szCs w:val="20"/>
        </w:rPr>
        <w:t xml:space="preserve">Represent yourself and the school in a courteous and mature manner at all CVSTE and NMSEF functions </w:t>
      </w:r>
      <w:r w:rsidRPr="000D3A5B">
        <w:rPr>
          <w:rFonts w:ascii="Arial" w:hAnsi="Arial" w:cs="Arial"/>
          <w:b/>
          <w:sz w:val="20"/>
          <w:szCs w:val="20"/>
        </w:rPr>
        <w:t>(20%)</w:t>
      </w:r>
      <w:r>
        <w:rPr>
          <w:rFonts w:ascii="Arial" w:hAnsi="Arial" w:cs="Arial"/>
          <w:sz w:val="20"/>
          <w:szCs w:val="20"/>
        </w:rPr>
        <w:t>.</w:t>
      </w:r>
    </w:p>
    <w:p w:rsidR="006C1305" w:rsidRDefault="006C1305" w:rsidP="00901050">
      <w:pPr>
        <w:rPr>
          <w:rFonts w:ascii="Tahoma" w:hAnsi="Tahoma" w:cs="Tahoma"/>
          <w:b/>
          <w:sz w:val="20"/>
          <w:szCs w:val="20"/>
        </w:rPr>
      </w:pPr>
    </w:p>
    <w:p w:rsidR="00901050" w:rsidRDefault="00901050" w:rsidP="00901050">
      <w:pPr>
        <w:rPr>
          <w:rFonts w:ascii="Tahoma" w:hAnsi="Tahoma" w:cs="Tahoma"/>
          <w:b/>
          <w:sz w:val="20"/>
          <w:szCs w:val="20"/>
        </w:rPr>
      </w:pPr>
      <w:r>
        <w:rPr>
          <w:rFonts w:ascii="Tahoma" w:hAnsi="Tahoma" w:cs="Tahoma"/>
          <w:b/>
          <w:sz w:val="20"/>
          <w:szCs w:val="20"/>
        </w:rPr>
        <w:t>Project Grade Value:</w:t>
      </w:r>
    </w:p>
    <w:p w:rsidR="00901050" w:rsidRDefault="00901050" w:rsidP="00901050">
      <w:pPr>
        <w:rPr>
          <w:rFonts w:ascii="Tahoma" w:hAnsi="Tahoma" w:cs="Tahoma"/>
          <w:sz w:val="20"/>
          <w:szCs w:val="20"/>
        </w:rPr>
      </w:pPr>
      <w:r>
        <w:rPr>
          <w:rFonts w:ascii="Tahoma" w:hAnsi="Tahoma" w:cs="Tahoma"/>
          <w:sz w:val="20"/>
          <w:szCs w:val="20"/>
        </w:rPr>
        <w:t xml:space="preserve">Timeline items that are assessed up to the completion of the project are collectively worth </w:t>
      </w:r>
      <w:r w:rsidRPr="000D3A5B">
        <w:rPr>
          <w:rFonts w:ascii="Tahoma" w:hAnsi="Tahoma" w:cs="Tahoma"/>
          <w:b/>
          <w:sz w:val="20"/>
          <w:szCs w:val="20"/>
        </w:rPr>
        <w:t>20%</w:t>
      </w:r>
      <w:r>
        <w:rPr>
          <w:rFonts w:ascii="Tahoma" w:hAnsi="Tahoma" w:cs="Tahoma"/>
          <w:sz w:val="20"/>
          <w:szCs w:val="20"/>
        </w:rPr>
        <w:t xml:space="preserve"> of your MP 1 grade. The final project itself and any Type I or Type II responsibilities are worth </w:t>
      </w:r>
      <w:r w:rsidRPr="000D3A5B">
        <w:rPr>
          <w:rFonts w:ascii="Tahoma" w:hAnsi="Tahoma" w:cs="Tahoma"/>
          <w:b/>
          <w:sz w:val="20"/>
          <w:szCs w:val="20"/>
        </w:rPr>
        <w:t>20%</w:t>
      </w:r>
      <w:r>
        <w:rPr>
          <w:rFonts w:ascii="Tahoma" w:hAnsi="Tahoma" w:cs="Tahoma"/>
          <w:sz w:val="20"/>
          <w:szCs w:val="20"/>
        </w:rPr>
        <w:t xml:space="preserve"> of your MP 2 grade.</w:t>
      </w:r>
    </w:p>
    <w:p w:rsidR="00901050" w:rsidRDefault="00901050" w:rsidP="00901050">
      <w:pPr>
        <w:pStyle w:val="BodyText"/>
        <w:rPr>
          <w:rFonts w:ascii="Arial" w:hAnsi="Arial" w:cs="Arial"/>
          <w:sz w:val="16"/>
          <w:szCs w:val="16"/>
        </w:rPr>
      </w:pPr>
    </w:p>
    <w:p w:rsidR="00901050" w:rsidRDefault="00901050" w:rsidP="00901050">
      <w:pPr>
        <w:pStyle w:val="BodyText"/>
        <w:rPr>
          <w:rFonts w:ascii="Arial" w:hAnsi="Arial" w:cs="Arial"/>
          <w:sz w:val="16"/>
          <w:szCs w:val="16"/>
        </w:rPr>
      </w:pPr>
    </w:p>
    <w:p w:rsidR="00901050" w:rsidRPr="000640FF" w:rsidRDefault="00901050" w:rsidP="00901050">
      <w:pPr>
        <w:pStyle w:val="BodyText"/>
        <w:rPr>
          <w:rFonts w:ascii="Arial" w:hAnsi="Arial" w:cs="Arial"/>
          <w:sz w:val="16"/>
          <w:szCs w:val="16"/>
        </w:rPr>
      </w:pPr>
      <w:r w:rsidRPr="000640FF">
        <w:rPr>
          <w:rFonts w:ascii="Arial" w:hAnsi="Arial" w:cs="Arial"/>
          <w:sz w:val="16"/>
          <w:szCs w:val="16"/>
        </w:rPr>
        <w:t>I agree to the terms of this plan, will attempt to follow the timeline to the best of my ability, will adhere strictly to the student responsibilities, and accept that both my class grade and my earned honors status may suffer if I fail to meet the terms of this agreement.</w:t>
      </w:r>
    </w:p>
    <w:p w:rsidR="00901050" w:rsidRDefault="00901050" w:rsidP="00901050">
      <w:pPr>
        <w:rPr>
          <w:rFonts w:ascii="Arial" w:hAnsi="Arial" w:cs="Arial"/>
        </w:rPr>
      </w:pPr>
    </w:p>
    <w:p w:rsidR="00901050" w:rsidRDefault="00901050" w:rsidP="00901050">
      <w:pPr>
        <w:rPr>
          <w:rFonts w:ascii="Arial" w:hAnsi="Arial" w:cs="Arial"/>
        </w:rPr>
      </w:pPr>
      <w:r>
        <w:rPr>
          <w:rFonts w:ascii="Arial" w:hAnsi="Arial" w:cs="Arial"/>
        </w:rPr>
        <w:t>__________________________________</w:t>
      </w:r>
      <w:r>
        <w:rPr>
          <w:rFonts w:ascii="Arial" w:hAnsi="Arial" w:cs="Arial"/>
        </w:rPr>
        <w:tab/>
      </w:r>
      <w:r>
        <w:rPr>
          <w:rFonts w:ascii="Arial" w:hAnsi="Arial" w:cs="Arial"/>
        </w:rPr>
        <w:tab/>
        <w:t>________________</w:t>
      </w:r>
    </w:p>
    <w:p w:rsidR="00901050" w:rsidRDefault="00901050" w:rsidP="00901050">
      <w:pPr>
        <w:rPr>
          <w:rFonts w:ascii="Arial" w:hAnsi="Arial" w:cs="Arial"/>
        </w:rPr>
      </w:pPr>
      <w:r>
        <w:rPr>
          <w:rFonts w:ascii="Arial" w:hAnsi="Arial" w:cs="Arial"/>
          <w:b/>
          <w:bCs/>
          <w:sz w:val="16"/>
        </w:rPr>
        <w:t>Student Signature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bCs/>
          <w:sz w:val="16"/>
        </w:rPr>
        <w:t>Date Signed</w:t>
      </w:r>
    </w:p>
    <w:p w:rsidR="00901050" w:rsidRDefault="00901050" w:rsidP="00901050">
      <w:pPr>
        <w:rPr>
          <w:rFonts w:ascii="Arial" w:hAnsi="Arial" w:cs="Arial"/>
        </w:rPr>
      </w:pPr>
    </w:p>
    <w:p w:rsidR="00901050" w:rsidRDefault="00901050" w:rsidP="00901050">
      <w:pPr>
        <w:rPr>
          <w:rFonts w:ascii="Arial" w:hAnsi="Arial" w:cs="Arial"/>
        </w:rPr>
      </w:pPr>
      <w:r>
        <w:rPr>
          <w:rFonts w:ascii="Arial" w:hAnsi="Arial" w:cs="Arial"/>
        </w:rPr>
        <w:t>__________________________________</w:t>
      </w:r>
      <w:r>
        <w:rPr>
          <w:rFonts w:ascii="Arial" w:hAnsi="Arial" w:cs="Arial"/>
        </w:rPr>
        <w:tab/>
      </w:r>
      <w:r>
        <w:rPr>
          <w:rFonts w:ascii="Arial" w:hAnsi="Arial" w:cs="Arial"/>
        </w:rPr>
        <w:tab/>
        <w:t>________________</w:t>
      </w:r>
    </w:p>
    <w:p w:rsidR="00901050" w:rsidRDefault="00901050" w:rsidP="00901050">
      <w:pPr>
        <w:rPr>
          <w:rFonts w:ascii="Arial" w:hAnsi="Arial" w:cs="Arial"/>
        </w:rPr>
      </w:pPr>
      <w:r>
        <w:rPr>
          <w:rFonts w:ascii="Arial" w:hAnsi="Arial" w:cs="Arial"/>
          <w:b/>
          <w:bCs/>
          <w:sz w:val="16"/>
        </w:rPr>
        <w:t>Parent Signature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bCs/>
          <w:sz w:val="16"/>
        </w:rPr>
        <w:t>Date Signed</w:t>
      </w:r>
    </w:p>
    <w:p w:rsidR="00901050" w:rsidRDefault="00901050" w:rsidP="00901050">
      <w:pPr>
        <w:pStyle w:val="BodyText"/>
        <w:rPr>
          <w:rFonts w:ascii="Arial" w:hAnsi="Arial" w:cs="Arial"/>
        </w:rPr>
      </w:pPr>
    </w:p>
    <w:p w:rsidR="00901050" w:rsidRPr="000640FF" w:rsidRDefault="00901050" w:rsidP="00901050">
      <w:pPr>
        <w:pStyle w:val="BodyText"/>
        <w:rPr>
          <w:rFonts w:ascii="Times New Roman" w:hAnsi="Times New Roman" w:cs="Times New Roman"/>
          <w:sz w:val="16"/>
          <w:szCs w:val="16"/>
        </w:rPr>
      </w:pPr>
      <w:r w:rsidRPr="000640FF">
        <w:rPr>
          <w:rFonts w:ascii="Arial" w:hAnsi="Arial" w:cs="Arial"/>
          <w:sz w:val="16"/>
          <w:szCs w:val="16"/>
        </w:rPr>
        <w:t>My signature as a parent is a testament to the fact that I have reviewed and understand all of the materials presented to my son/daughter and have discussed this material with my son/daughter. We understand the methodology used in grading the projects, the expectations of my son/daughter in completing the project, as well as the consequences for failing to meet the requirements of the project.</w:t>
      </w:r>
    </w:p>
    <w:p w:rsidR="000640FF" w:rsidRDefault="000640FF" w:rsidP="00DB25B0">
      <w:pPr>
        <w:pStyle w:val="Heading1"/>
        <w:rPr>
          <w:rFonts w:ascii="Tahoma" w:hAnsi="Tahoma" w:cs="Tahoma"/>
          <w:sz w:val="20"/>
          <w:szCs w:val="20"/>
        </w:rPr>
      </w:pPr>
    </w:p>
    <w:sectPr w:rsidR="000640FF" w:rsidSect="00EF2428">
      <w:footerReference w:type="even" r:id="rId55"/>
      <w:footerReference w:type="default" r:id="rId56"/>
      <w:pgSz w:w="12240" w:h="15840" w:code="1"/>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8BC" w:rsidRDefault="002828BC">
      <w:r>
        <w:separator/>
      </w:r>
    </w:p>
  </w:endnote>
  <w:endnote w:type="continuationSeparator" w:id="0">
    <w:p w:rsidR="002828BC" w:rsidRDefault="002828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06B" w:rsidRDefault="00EF706B" w:rsidP="00EF24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706B" w:rsidRDefault="00EF706B" w:rsidP="00EF242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06B" w:rsidRDefault="00EF706B" w:rsidP="00EF24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82C2B">
      <w:rPr>
        <w:rStyle w:val="PageNumber"/>
        <w:noProof/>
      </w:rPr>
      <w:t>2</w:t>
    </w:r>
    <w:r>
      <w:rPr>
        <w:rStyle w:val="PageNumber"/>
      </w:rPr>
      <w:fldChar w:fldCharType="end"/>
    </w:r>
  </w:p>
  <w:p w:rsidR="00EF706B" w:rsidRDefault="00EF706B" w:rsidP="00EF242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8BC" w:rsidRDefault="002828BC">
      <w:r>
        <w:separator/>
      </w:r>
    </w:p>
  </w:footnote>
  <w:footnote w:type="continuationSeparator" w:id="0">
    <w:p w:rsidR="002828BC" w:rsidRDefault="002828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962B3"/>
    <w:multiLevelType w:val="hybridMultilevel"/>
    <w:tmpl w:val="089CCB22"/>
    <w:lvl w:ilvl="0" w:tplc="1A1CE3BA">
      <w:start w:val="2011"/>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07F31C42"/>
    <w:multiLevelType w:val="multilevel"/>
    <w:tmpl w:val="A6DA7A8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CCB6985"/>
    <w:multiLevelType w:val="hybridMultilevel"/>
    <w:tmpl w:val="57DAA96A"/>
    <w:lvl w:ilvl="0" w:tplc="AB927A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87415F"/>
    <w:multiLevelType w:val="multilevel"/>
    <w:tmpl w:val="7D3C0D6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7F706E4"/>
    <w:multiLevelType w:val="multilevel"/>
    <w:tmpl w:val="F286A2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84367AC"/>
    <w:multiLevelType w:val="hybridMultilevel"/>
    <w:tmpl w:val="986CF8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B27537B"/>
    <w:multiLevelType w:val="hybridMultilevel"/>
    <w:tmpl w:val="CBCA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E66A9B"/>
    <w:multiLevelType w:val="hybridMultilevel"/>
    <w:tmpl w:val="9056AE60"/>
    <w:lvl w:ilvl="0" w:tplc="CD9C62BA">
      <w:start w:val="1"/>
      <w:numFmt w:val="decimal"/>
      <w:lvlText w:val="%1."/>
      <w:lvlJc w:val="left"/>
      <w:pPr>
        <w:tabs>
          <w:tab w:val="num" w:pos="720"/>
        </w:tabs>
        <w:ind w:left="720" w:hanging="360"/>
      </w:pPr>
      <w:rPr>
        <w:rFonts w:hint="default"/>
      </w:rPr>
    </w:lvl>
    <w:lvl w:ilvl="1" w:tplc="0012F6E6" w:tentative="1">
      <w:start w:val="1"/>
      <w:numFmt w:val="lowerLetter"/>
      <w:lvlText w:val="%2."/>
      <w:lvlJc w:val="left"/>
      <w:pPr>
        <w:tabs>
          <w:tab w:val="num" w:pos="1440"/>
        </w:tabs>
        <w:ind w:left="1440" w:hanging="360"/>
      </w:pPr>
    </w:lvl>
    <w:lvl w:ilvl="2" w:tplc="8E028B0E" w:tentative="1">
      <w:start w:val="1"/>
      <w:numFmt w:val="lowerRoman"/>
      <w:lvlText w:val="%3."/>
      <w:lvlJc w:val="right"/>
      <w:pPr>
        <w:tabs>
          <w:tab w:val="num" w:pos="2160"/>
        </w:tabs>
        <w:ind w:left="2160" w:hanging="180"/>
      </w:pPr>
    </w:lvl>
    <w:lvl w:ilvl="3" w:tplc="2D56814A" w:tentative="1">
      <w:start w:val="1"/>
      <w:numFmt w:val="decimal"/>
      <w:lvlText w:val="%4."/>
      <w:lvlJc w:val="left"/>
      <w:pPr>
        <w:tabs>
          <w:tab w:val="num" w:pos="2880"/>
        </w:tabs>
        <w:ind w:left="2880" w:hanging="360"/>
      </w:pPr>
    </w:lvl>
    <w:lvl w:ilvl="4" w:tplc="9D684324" w:tentative="1">
      <w:start w:val="1"/>
      <w:numFmt w:val="lowerLetter"/>
      <w:lvlText w:val="%5."/>
      <w:lvlJc w:val="left"/>
      <w:pPr>
        <w:tabs>
          <w:tab w:val="num" w:pos="3600"/>
        </w:tabs>
        <w:ind w:left="3600" w:hanging="360"/>
      </w:pPr>
    </w:lvl>
    <w:lvl w:ilvl="5" w:tplc="4A9CAAC2" w:tentative="1">
      <w:start w:val="1"/>
      <w:numFmt w:val="lowerRoman"/>
      <w:lvlText w:val="%6."/>
      <w:lvlJc w:val="right"/>
      <w:pPr>
        <w:tabs>
          <w:tab w:val="num" w:pos="4320"/>
        </w:tabs>
        <w:ind w:left="4320" w:hanging="180"/>
      </w:pPr>
    </w:lvl>
    <w:lvl w:ilvl="6" w:tplc="8334D016" w:tentative="1">
      <w:start w:val="1"/>
      <w:numFmt w:val="decimal"/>
      <w:lvlText w:val="%7."/>
      <w:lvlJc w:val="left"/>
      <w:pPr>
        <w:tabs>
          <w:tab w:val="num" w:pos="5040"/>
        </w:tabs>
        <w:ind w:left="5040" w:hanging="360"/>
      </w:pPr>
    </w:lvl>
    <w:lvl w:ilvl="7" w:tplc="7A4AF518" w:tentative="1">
      <w:start w:val="1"/>
      <w:numFmt w:val="lowerLetter"/>
      <w:lvlText w:val="%8."/>
      <w:lvlJc w:val="left"/>
      <w:pPr>
        <w:tabs>
          <w:tab w:val="num" w:pos="5760"/>
        </w:tabs>
        <w:ind w:left="5760" w:hanging="360"/>
      </w:pPr>
    </w:lvl>
    <w:lvl w:ilvl="8" w:tplc="2BF841E6" w:tentative="1">
      <w:start w:val="1"/>
      <w:numFmt w:val="lowerRoman"/>
      <w:lvlText w:val="%9."/>
      <w:lvlJc w:val="right"/>
      <w:pPr>
        <w:tabs>
          <w:tab w:val="num" w:pos="6480"/>
        </w:tabs>
        <w:ind w:left="6480" w:hanging="180"/>
      </w:pPr>
    </w:lvl>
  </w:abstractNum>
  <w:abstractNum w:abstractNumId="8">
    <w:nsid w:val="2C10198A"/>
    <w:multiLevelType w:val="hybridMultilevel"/>
    <w:tmpl w:val="9992DAF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1440"/>
        </w:tabs>
        <w:ind w:left="1440" w:hanging="360"/>
      </w:pPr>
      <w:rPr>
        <w:rFonts w:ascii="Symbol" w:hAnsi="Symbol" w:hint="default"/>
      </w:rPr>
    </w:lvl>
    <w:lvl w:ilvl="3" w:tplc="04090001">
      <w:start w:val="1"/>
      <w:numFmt w:val="bullet"/>
      <w:lvlText w:val=""/>
      <w:lvlJc w:val="left"/>
      <w:pPr>
        <w:tabs>
          <w:tab w:val="num" w:pos="1440"/>
        </w:tabs>
        <w:ind w:left="1440" w:hanging="360"/>
      </w:pPr>
      <w:rPr>
        <w:rFonts w:ascii="Symbol" w:hAnsi="Symbol"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30FD0BC3"/>
    <w:multiLevelType w:val="hybridMultilevel"/>
    <w:tmpl w:val="D090B1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83C2647"/>
    <w:multiLevelType w:val="hybridMultilevel"/>
    <w:tmpl w:val="47B2070E"/>
    <w:lvl w:ilvl="0" w:tplc="0409000F">
      <w:start w:val="1"/>
      <w:numFmt w:val="decimal"/>
      <w:lvlText w:val="%1."/>
      <w:lvlJc w:val="left"/>
      <w:pPr>
        <w:tabs>
          <w:tab w:val="num" w:pos="787"/>
        </w:tabs>
        <w:ind w:left="787" w:hanging="360"/>
      </w:pPr>
    </w:lvl>
    <w:lvl w:ilvl="1" w:tplc="04090019" w:tentative="1">
      <w:start w:val="1"/>
      <w:numFmt w:val="lowerLetter"/>
      <w:lvlText w:val="%2."/>
      <w:lvlJc w:val="left"/>
      <w:pPr>
        <w:tabs>
          <w:tab w:val="num" w:pos="1507"/>
        </w:tabs>
        <w:ind w:left="1507" w:hanging="360"/>
      </w:pPr>
    </w:lvl>
    <w:lvl w:ilvl="2" w:tplc="0409001B" w:tentative="1">
      <w:start w:val="1"/>
      <w:numFmt w:val="lowerRoman"/>
      <w:lvlText w:val="%3."/>
      <w:lvlJc w:val="right"/>
      <w:pPr>
        <w:tabs>
          <w:tab w:val="num" w:pos="2227"/>
        </w:tabs>
        <w:ind w:left="2227" w:hanging="180"/>
      </w:pPr>
    </w:lvl>
    <w:lvl w:ilvl="3" w:tplc="0409000F" w:tentative="1">
      <w:start w:val="1"/>
      <w:numFmt w:val="decimal"/>
      <w:lvlText w:val="%4."/>
      <w:lvlJc w:val="left"/>
      <w:pPr>
        <w:tabs>
          <w:tab w:val="num" w:pos="2947"/>
        </w:tabs>
        <w:ind w:left="2947" w:hanging="360"/>
      </w:pPr>
    </w:lvl>
    <w:lvl w:ilvl="4" w:tplc="04090019" w:tentative="1">
      <w:start w:val="1"/>
      <w:numFmt w:val="lowerLetter"/>
      <w:lvlText w:val="%5."/>
      <w:lvlJc w:val="left"/>
      <w:pPr>
        <w:tabs>
          <w:tab w:val="num" w:pos="3667"/>
        </w:tabs>
        <w:ind w:left="3667" w:hanging="360"/>
      </w:pPr>
    </w:lvl>
    <w:lvl w:ilvl="5" w:tplc="0409001B" w:tentative="1">
      <w:start w:val="1"/>
      <w:numFmt w:val="lowerRoman"/>
      <w:lvlText w:val="%6."/>
      <w:lvlJc w:val="right"/>
      <w:pPr>
        <w:tabs>
          <w:tab w:val="num" w:pos="4387"/>
        </w:tabs>
        <w:ind w:left="4387" w:hanging="180"/>
      </w:pPr>
    </w:lvl>
    <w:lvl w:ilvl="6" w:tplc="0409000F" w:tentative="1">
      <w:start w:val="1"/>
      <w:numFmt w:val="decimal"/>
      <w:lvlText w:val="%7."/>
      <w:lvlJc w:val="left"/>
      <w:pPr>
        <w:tabs>
          <w:tab w:val="num" w:pos="5107"/>
        </w:tabs>
        <w:ind w:left="5107" w:hanging="360"/>
      </w:pPr>
    </w:lvl>
    <w:lvl w:ilvl="7" w:tplc="04090019" w:tentative="1">
      <w:start w:val="1"/>
      <w:numFmt w:val="lowerLetter"/>
      <w:lvlText w:val="%8."/>
      <w:lvlJc w:val="left"/>
      <w:pPr>
        <w:tabs>
          <w:tab w:val="num" w:pos="5827"/>
        </w:tabs>
        <w:ind w:left="5827" w:hanging="360"/>
      </w:pPr>
    </w:lvl>
    <w:lvl w:ilvl="8" w:tplc="0409001B" w:tentative="1">
      <w:start w:val="1"/>
      <w:numFmt w:val="lowerRoman"/>
      <w:lvlText w:val="%9."/>
      <w:lvlJc w:val="right"/>
      <w:pPr>
        <w:tabs>
          <w:tab w:val="num" w:pos="6547"/>
        </w:tabs>
        <w:ind w:left="6547" w:hanging="180"/>
      </w:pPr>
    </w:lvl>
  </w:abstractNum>
  <w:abstractNum w:abstractNumId="11">
    <w:nsid w:val="3EF44702"/>
    <w:multiLevelType w:val="hybridMultilevel"/>
    <w:tmpl w:val="C1A8C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C678D3"/>
    <w:multiLevelType w:val="hybridMultilevel"/>
    <w:tmpl w:val="F39E8C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82C73AA"/>
    <w:multiLevelType w:val="hybridMultilevel"/>
    <w:tmpl w:val="1C0C81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B6B0F03"/>
    <w:multiLevelType w:val="hybridMultilevel"/>
    <w:tmpl w:val="42D8DF2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C04711A"/>
    <w:multiLevelType w:val="hybridMultilevel"/>
    <w:tmpl w:val="2A28AA60"/>
    <w:lvl w:ilvl="0" w:tplc="FC52856C">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F80BA8"/>
    <w:multiLevelType w:val="hybridMultilevel"/>
    <w:tmpl w:val="D3A4B7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DC67A45"/>
    <w:multiLevelType w:val="singleLevel"/>
    <w:tmpl w:val="04090001"/>
    <w:lvl w:ilvl="0">
      <w:start w:val="1"/>
      <w:numFmt w:val="bullet"/>
      <w:lvlText w:val=""/>
      <w:lvlJc w:val="left"/>
      <w:pPr>
        <w:ind w:left="720" w:hanging="360"/>
      </w:pPr>
      <w:rPr>
        <w:rFonts w:ascii="Symbol" w:hAnsi="Symbol" w:hint="default"/>
      </w:rPr>
    </w:lvl>
  </w:abstractNum>
  <w:abstractNum w:abstractNumId="18">
    <w:nsid w:val="4F1F1C02"/>
    <w:multiLevelType w:val="hybridMultilevel"/>
    <w:tmpl w:val="542EDB9C"/>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511561BF"/>
    <w:multiLevelType w:val="hybridMultilevel"/>
    <w:tmpl w:val="2FD6836A"/>
    <w:lvl w:ilvl="0" w:tplc="2A80B3EE">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CC495B"/>
    <w:multiLevelType w:val="hybridMultilevel"/>
    <w:tmpl w:val="17EE74F2"/>
    <w:lvl w:ilvl="0" w:tplc="04090019">
      <w:start w:val="1"/>
      <w:numFmt w:val="lowerLetter"/>
      <w:lvlText w:val="%1."/>
      <w:lvlJc w:val="left"/>
      <w:pPr>
        <w:tabs>
          <w:tab w:val="num" w:pos="3600"/>
        </w:tabs>
        <w:ind w:left="360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2D3423C"/>
    <w:multiLevelType w:val="hybridMultilevel"/>
    <w:tmpl w:val="72C457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5D16953"/>
    <w:multiLevelType w:val="hybridMultilevel"/>
    <w:tmpl w:val="CF7095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58381F13"/>
    <w:multiLevelType w:val="hybridMultilevel"/>
    <w:tmpl w:val="C4687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9C40216"/>
    <w:multiLevelType w:val="hybridMultilevel"/>
    <w:tmpl w:val="8DB8647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nsid w:val="654E3B18"/>
    <w:multiLevelType w:val="hybridMultilevel"/>
    <w:tmpl w:val="92EC0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97140F"/>
    <w:multiLevelType w:val="hybridMultilevel"/>
    <w:tmpl w:val="6258694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7">
    <w:nsid w:val="662F7901"/>
    <w:multiLevelType w:val="multilevel"/>
    <w:tmpl w:val="4C48DB5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82A6482"/>
    <w:multiLevelType w:val="hybridMultilevel"/>
    <w:tmpl w:val="16309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25625B"/>
    <w:multiLevelType w:val="hybridMultilevel"/>
    <w:tmpl w:val="5F4C85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1DD7415"/>
    <w:multiLevelType w:val="hybridMultilevel"/>
    <w:tmpl w:val="3D485FC0"/>
    <w:lvl w:ilvl="0" w:tplc="114848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70E2771"/>
    <w:multiLevelType w:val="hybridMultilevel"/>
    <w:tmpl w:val="BB7E7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CBF7D9C"/>
    <w:multiLevelType w:val="hybridMultilevel"/>
    <w:tmpl w:val="2A26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8F6C70"/>
    <w:multiLevelType w:val="hybridMultilevel"/>
    <w:tmpl w:val="0828685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7"/>
  </w:num>
  <w:num w:numId="3">
    <w:abstractNumId w:val="4"/>
  </w:num>
  <w:num w:numId="4">
    <w:abstractNumId w:val="27"/>
  </w:num>
  <w:num w:numId="5">
    <w:abstractNumId w:val="3"/>
  </w:num>
  <w:num w:numId="6">
    <w:abstractNumId w:val="1"/>
  </w:num>
  <w:num w:numId="7">
    <w:abstractNumId w:val="33"/>
  </w:num>
  <w:num w:numId="8">
    <w:abstractNumId w:val="14"/>
  </w:num>
  <w:num w:numId="9">
    <w:abstractNumId w:val="23"/>
  </w:num>
  <w:num w:numId="10">
    <w:abstractNumId w:val="21"/>
  </w:num>
  <w:num w:numId="11">
    <w:abstractNumId w:val="2"/>
  </w:num>
  <w:num w:numId="12">
    <w:abstractNumId w:val="30"/>
  </w:num>
  <w:num w:numId="13">
    <w:abstractNumId w:val="15"/>
  </w:num>
  <w:num w:numId="14">
    <w:abstractNumId w:val="10"/>
  </w:num>
  <w:num w:numId="15">
    <w:abstractNumId w:val="8"/>
  </w:num>
  <w:num w:numId="16">
    <w:abstractNumId w:val="18"/>
  </w:num>
  <w:num w:numId="17">
    <w:abstractNumId w:val="22"/>
  </w:num>
  <w:num w:numId="18">
    <w:abstractNumId w:val="26"/>
  </w:num>
  <w:num w:numId="19">
    <w:abstractNumId w:val="20"/>
  </w:num>
  <w:num w:numId="20">
    <w:abstractNumId w:val="13"/>
  </w:num>
  <w:num w:numId="21">
    <w:abstractNumId w:val="31"/>
  </w:num>
  <w:num w:numId="22">
    <w:abstractNumId w:val="9"/>
  </w:num>
  <w:num w:numId="23">
    <w:abstractNumId w:val="16"/>
  </w:num>
  <w:num w:numId="24">
    <w:abstractNumId w:val="12"/>
  </w:num>
  <w:num w:numId="25">
    <w:abstractNumId w:val="24"/>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1"/>
  </w:num>
  <w:num w:numId="29">
    <w:abstractNumId w:val="29"/>
  </w:num>
  <w:num w:numId="30">
    <w:abstractNumId w:val="5"/>
  </w:num>
  <w:num w:numId="31">
    <w:abstractNumId w:val="0"/>
  </w:num>
  <w:num w:numId="32">
    <w:abstractNumId w:val="25"/>
  </w:num>
  <w:num w:numId="33">
    <w:abstractNumId w:val="28"/>
  </w:num>
  <w:num w:numId="34">
    <w:abstractNumId w:val="32"/>
  </w:num>
  <w:num w:numId="3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stylePaneFormatFilter w:val="3F01"/>
  <w:revisionView w:markup="0"/>
  <w:doNotTrackMoves/>
  <w:defaultTabStop w:val="720"/>
  <w:noPunctuationKerning/>
  <w:characterSpacingControl w:val="doNotCompress"/>
  <w:savePreviewPicture/>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5606"/>
    <w:rsid w:val="000043E9"/>
    <w:rsid w:val="00020BCD"/>
    <w:rsid w:val="000262FC"/>
    <w:rsid w:val="000266EB"/>
    <w:rsid w:val="000277C1"/>
    <w:rsid w:val="00035B0E"/>
    <w:rsid w:val="00051F98"/>
    <w:rsid w:val="000547B1"/>
    <w:rsid w:val="00055F3A"/>
    <w:rsid w:val="000640FF"/>
    <w:rsid w:val="000728E2"/>
    <w:rsid w:val="00083378"/>
    <w:rsid w:val="000A1834"/>
    <w:rsid w:val="000A28E9"/>
    <w:rsid w:val="000B0AE2"/>
    <w:rsid w:val="000C5465"/>
    <w:rsid w:val="000D3A5B"/>
    <w:rsid w:val="000D6829"/>
    <w:rsid w:val="000D6F71"/>
    <w:rsid w:val="000E03DE"/>
    <w:rsid w:val="000E0852"/>
    <w:rsid w:val="000E0C82"/>
    <w:rsid w:val="000E111A"/>
    <w:rsid w:val="000F1F43"/>
    <w:rsid w:val="00101A4F"/>
    <w:rsid w:val="001118A0"/>
    <w:rsid w:val="00120280"/>
    <w:rsid w:val="00120DB9"/>
    <w:rsid w:val="00131703"/>
    <w:rsid w:val="00132B55"/>
    <w:rsid w:val="0013727A"/>
    <w:rsid w:val="0014237D"/>
    <w:rsid w:val="001444A0"/>
    <w:rsid w:val="001472FA"/>
    <w:rsid w:val="00153628"/>
    <w:rsid w:val="00154983"/>
    <w:rsid w:val="00154BAC"/>
    <w:rsid w:val="00160220"/>
    <w:rsid w:val="00160CBC"/>
    <w:rsid w:val="00166EDA"/>
    <w:rsid w:val="0017534E"/>
    <w:rsid w:val="001815A9"/>
    <w:rsid w:val="00184420"/>
    <w:rsid w:val="001A1B33"/>
    <w:rsid w:val="001B13F5"/>
    <w:rsid w:val="001B146B"/>
    <w:rsid w:val="001B2B87"/>
    <w:rsid w:val="001C0726"/>
    <w:rsid w:val="001D0688"/>
    <w:rsid w:val="001E5167"/>
    <w:rsid w:val="001E5671"/>
    <w:rsid w:val="001E684C"/>
    <w:rsid w:val="001E693C"/>
    <w:rsid w:val="00201D21"/>
    <w:rsid w:val="0020681F"/>
    <w:rsid w:val="00207CD1"/>
    <w:rsid w:val="00212116"/>
    <w:rsid w:val="00225023"/>
    <w:rsid w:val="00231045"/>
    <w:rsid w:val="00232704"/>
    <w:rsid w:val="00241027"/>
    <w:rsid w:val="00245ECA"/>
    <w:rsid w:val="002630B6"/>
    <w:rsid w:val="002636C9"/>
    <w:rsid w:val="00264BB1"/>
    <w:rsid w:val="0027537B"/>
    <w:rsid w:val="00280C7E"/>
    <w:rsid w:val="002828BC"/>
    <w:rsid w:val="002A378F"/>
    <w:rsid w:val="002D1681"/>
    <w:rsid w:val="002E313E"/>
    <w:rsid w:val="002E4249"/>
    <w:rsid w:val="002E4FAC"/>
    <w:rsid w:val="002F08F6"/>
    <w:rsid w:val="002F1CB3"/>
    <w:rsid w:val="002F26AB"/>
    <w:rsid w:val="002F5E26"/>
    <w:rsid w:val="002F686B"/>
    <w:rsid w:val="00300765"/>
    <w:rsid w:val="00316903"/>
    <w:rsid w:val="00323372"/>
    <w:rsid w:val="00327369"/>
    <w:rsid w:val="00327FC5"/>
    <w:rsid w:val="00331E9B"/>
    <w:rsid w:val="00334423"/>
    <w:rsid w:val="003364BE"/>
    <w:rsid w:val="003404B9"/>
    <w:rsid w:val="0035562D"/>
    <w:rsid w:val="00361EE9"/>
    <w:rsid w:val="00364578"/>
    <w:rsid w:val="00375F59"/>
    <w:rsid w:val="00376D73"/>
    <w:rsid w:val="003833BB"/>
    <w:rsid w:val="00387BFF"/>
    <w:rsid w:val="00393437"/>
    <w:rsid w:val="003A4E50"/>
    <w:rsid w:val="003B3DE6"/>
    <w:rsid w:val="003C795E"/>
    <w:rsid w:val="003E1E4C"/>
    <w:rsid w:val="0040134F"/>
    <w:rsid w:val="00411DD3"/>
    <w:rsid w:val="00412FD7"/>
    <w:rsid w:val="004160C4"/>
    <w:rsid w:val="00430D88"/>
    <w:rsid w:val="00432DF6"/>
    <w:rsid w:val="00436B64"/>
    <w:rsid w:val="00447C97"/>
    <w:rsid w:val="00461E12"/>
    <w:rsid w:val="0046563D"/>
    <w:rsid w:val="004742C8"/>
    <w:rsid w:val="0048107D"/>
    <w:rsid w:val="00482C2B"/>
    <w:rsid w:val="00484A6C"/>
    <w:rsid w:val="00484AB1"/>
    <w:rsid w:val="0048657C"/>
    <w:rsid w:val="004A2996"/>
    <w:rsid w:val="004A3208"/>
    <w:rsid w:val="004B02C9"/>
    <w:rsid w:val="004C01EF"/>
    <w:rsid w:val="004C6E5B"/>
    <w:rsid w:val="004D0A5B"/>
    <w:rsid w:val="004D0B86"/>
    <w:rsid w:val="004D29B5"/>
    <w:rsid w:val="004F1203"/>
    <w:rsid w:val="0050012F"/>
    <w:rsid w:val="00500D17"/>
    <w:rsid w:val="00521A18"/>
    <w:rsid w:val="00523720"/>
    <w:rsid w:val="00525606"/>
    <w:rsid w:val="00530454"/>
    <w:rsid w:val="005324DC"/>
    <w:rsid w:val="005864BD"/>
    <w:rsid w:val="0059136A"/>
    <w:rsid w:val="005916D4"/>
    <w:rsid w:val="0059410A"/>
    <w:rsid w:val="005A41B9"/>
    <w:rsid w:val="005A7612"/>
    <w:rsid w:val="005B2B51"/>
    <w:rsid w:val="005C4111"/>
    <w:rsid w:val="005C41B3"/>
    <w:rsid w:val="005D6BDC"/>
    <w:rsid w:val="005D7324"/>
    <w:rsid w:val="005E0C98"/>
    <w:rsid w:val="005E10E8"/>
    <w:rsid w:val="005E1F4B"/>
    <w:rsid w:val="005E212F"/>
    <w:rsid w:val="005E3101"/>
    <w:rsid w:val="005E353D"/>
    <w:rsid w:val="005F1C00"/>
    <w:rsid w:val="005F73E1"/>
    <w:rsid w:val="005F7807"/>
    <w:rsid w:val="00605CD8"/>
    <w:rsid w:val="006066C6"/>
    <w:rsid w:val="006071B2"/>
    <w:rsid w:val="00635DF4"/>
    <w:rsid w:val="0064145B"/>
    <w:rsid w:val="00651576"/>
    <w:rsid w:val="0065178F"/>
    <w:rsid w:val="00652E5D"/>
    <w:rsid w:val="006622B6"/>
    <w:rsid w:val="00666E5C"/>
    <w:rsid w:val="00667719"/>
    <w:rsid w:val="00667733"/>
    <w:rsid w:val="00667B83"/>
    <w:rsid w:val="006725E4"/>
    <w:rsid w:val="0068357D"/>
    <w:rsid w:val="00687AC3"/>
    <w:rsid w:val="006A6CB5"/>
    <w:rsid w:val="006C1305"/>
    <w:rsid w:val="006E4120"/>
    <w:rsid w:val="006E5527"/>
    <w:rsid w:val="006E7D8A"/>
    <w:rsid w:val="006F554E"/>
    <w:rsid w:val="0071393C"/>
    <w:rsid w:val="00715D9E"/>
    <w:rsid w:val="00722485"/>
    <w:rsid w:val="007226B3"/>
    <w:rsid w:val="007258FD"/>
    <w:rsid w:val="00735999"/>
    <w:rsid w:val="007422FB"/>
    <w:rsid w:val="00747827"/>
    <w:rsid w:val="00756253"/>
    <w:rsid w:val="007572B6"/>
    <w:rsid w:val="00766910"/>
    <w:rsid w:val="007769FA"/>
    <w:rsid w:val="007819F1"/>
    <w:rsid w:val="0078439F"/>
    <w:rsid w:val="00791149"/>
    <w:rsid w:val="00793F4C"/>
    <w:rsid w:val="007952C8"/>
    <w:rsid w:val="007A1434"/>
    <w:rsid w:val="007A18A2"/>
    <w:rsid w:val="007A3076"/>
    <w:rsid w:val="007A47A3"/>
    <w:rsid w:val="007C7A6F"/>
    <w:rsid w:val="007D5C1D"/>
    <w:rsid w:val="007E487A"/>
    <w:rsid w:val="007F5646"/>
    <w:rsid w:val="00800579"/>
    <w:rsid w:val="00803C88"/>
    <w:rsid w:val="00804535"/>
    <w:rsid w:val="00804643"/>
    <w:rsid w:val="00810282"/>
    <w:rsid w:val="00812C10"/>
    <w:rsid w:val="008210B5"/>
    <w:rsid w:val="00821243"/>
    <w:rsid w:val="00846292"/>
    <w:rsid w:val="00847C6C"/>
    <w:rsid w:val="008532A3"/>
    <w:rsid w:val="0085576C"/>
    <w:rsid w:val="00871A96"/>
    <w:rsid w:val="0087401F"/>
    <w:rsid w:val="0087515B"/>
    <w:rsid w:val="00882470"/>
    <w:rsid w:val="008836CC"/>
    <w:rsid w:val="00884F23"/>
    <w:rsid w:val="00891842"/>
    <w:rsid w:val="00892CCF"/>
    <w:rsid w:val="0089378D"/>
    <w:rsid w:val="00895565"/>
    <w:rsid w:val="008A3147"/>
    <w:rsid w:val="008A7990"/>
    <w:rsid w:val="008B152C"/>
    <w:rsid w:val="008B1D33"/>
    <w:rsid w:val="008B47D4"/>
    <w:rsid w:val="008C6E2D"/>
    <w:rsid w:val="008C73AA"/>
    <w:rsid w:val="008C7BA4"/>
    <w:rsid w:val="008D312C"/>
    <w:rsid w:val="008D6C29"/>
    <w:rsid w:val="008E0538"/>
    <w:rsid w:val="008E251E"/>
    <w:rsid w:val="008E4AAD"/>
    <w:rsid w:val="008E5736"/>
    <w:rsid w:val="008E6D59"/>
    <w:rsid w:val="008E7D6A"/>
    <w:rsid w:val="008F2169"/>
    <w:rsid w:val="008F4D81"/>
    <w:rsid w:val="009005EF"/>
    <w:rsid w:val="00901050"/>
    <w:rsid w:val="009058BB"/>
    <w:rsid w:val="00914BCF"/>
    <w:rsid w:val="0092082F"/>
    <w:rsid w:val="00920EC5"/>
    <w:rsid w:val="0093573C"/>
    <w:rsid w:val="009373CB"/>
    <w:rsid w:val="00944526"/>
    <w:rsid w:val="009475FD"/>
    <w:rsid w:val="00950441"/>
    <w:rsid w:val="00951A2A"/>
    <w:rsid w:val="00960441"/>
    <w:rsid w:val="00963DAF"/>
    <w:rsid w:val="00973020"/>
    <w:rsid w:val="00977976"/>
    <w:rsid w:val="00977BD8"/>
    <w:rsid w:val="00982481"/>
    <w:rsid w:val="009832BA"/>
    <w:rsid w:val="00986DFC"/>
    <w:rsid w:val="009973FF"/>
    <w:rsid w:val="009A60A6"/>
    <w:rsid w:val="009A7560"/>
    <w:rsid w:val="009B1A5D"/>
    <w:rsid w:val="009B76F3"/>
    <w:rsid w:val="009C202A"/>
    <w:rsid w:val="009C244B"/>
    <w:rsid w:val="009C3026"/>
    <w:rsid w:val="009D3BE0"/>
    <w:rsid w:val="009F0713"/>
    <w:rsid w:val="009F6B23"/>
    <w:rsid w:val="009F7A20"/>
    <w:rsid w:val="009F7BC4"/>
    <w:rsid w:val="00A0053F"/>
    <w:rsid w:val="00A00541"/>
    <w:rsid w:val="00A05C81"/>
    <w:rsid w:val="00A14EA7"/>
    <w:rsid w:val="00A22DCC"/>
    <w:rsid w:val="00A24B13"/>
    <w:rsid w:val="00A30389"/>
    <w:rsid w:val="00A364F1"/>
    <w:rsid w:val="00A429A3"/>
    <w:rsid w:val="00A45A6C"/>
    <w:rsid w:val="00A52F62"/>
    <w:rsid w:val="00A56C84"/>
    <w:rsid w:val="00A61DF4"/>
    <w:rsid w:val="00A65114"/>
    <w:rsid w:val="00A653DC"/>
    <w:rsid w:val="00A65D1C"/>
    <w:rsid w:val="00A727E0"/>
    <w:rsid w:val="00A72E79"/>
    <w:rsid w:val="00A935BE"/>
    <w:rsid w:val="00A95AA3"/>
    <w:rsid w:val="00AA1C98"/>
    <w:rsid w:val="00AA2C9E"/>
    <w:rsid w:val="00AA4AC2"/>
    <w:rsid w:val="00AA690B"/>
    <w:rsid w:val="00AC02BD"/>
    <w:rsid w:val="00AC05B0"/>
    <w:rsid w:val="00AD1A65"/>
    <w:rsid w:val="00AD533A"/>
    <w:rsid w:val="00AE3D84"/>
    <w:rsid w:val="00AF2E42"/>
    <w:rsid w:val="00AF3F04"/>
    <w:rsid w:val="00B034D6"/>
    <w:rsid w:val="00B055F2"/>
    <w:rsid w:val="00B133DB"/>
    <w:rsid w:val="00B15D58"/>
    <w:rsid w:val="00B16BC1"/>
    <w:rsid w:val="00B21670"/>
    <w:rsid w:val="00B2308A"/>
    <w:rsid w:val="00B31DAF"/>
    <w:rsid w:val="00B34586"/>
    <w:rsid w:val="00B43574"/>
    <w:rsid w:val="00B45C3A"/>
    <w:rsid w:val="00B57239"/>
    <w:rsid w:val="00B62D3E"/>
    <w:rsid w:val="00B65B06"/>
    <w:rsid w:val="00B73AFC"/>
    <w:rsid w:val="00B8343E"/>
    <w:rsid w:val="00B8618A"/>
    <w:rsid w:val="00B946A9"/>
    <w:rsid w:val="00B9552C"/>
    <w:rsid w:val="00B975DE"/>
    <w:rsid w:val="00BA0E07"/>
    <w:rsid w:val="00BB3A4B"/>
    <w:rsid w:val="00BB426A"/>
    <w:rsid w:val="00BB6102"/>
    <w:rsid w:val="00BC5B9E"/>
    <w:rsid w:val="00BC6647"/>
    <w:rsid w:val="00BC6E88"/>
    <w:rsid w:val="00BD58E7"/>
    <w:rsid w:val="00BE0670"/>
    <w:rsid w:val="00BE57AD"/>
    <w:rsid w:val="00BE6888"/>
    <w:rsid w:val="00C025C2"/>
    <w:rsid w:val="00C03298"/>
    <w:rsid w:val="00C0513B"/>
    <w:rsid w:val="00C12BEF"/>
    <w:rsid w:val="00C15DAC"/>
    <w:rsid w:val="00C30B90"/>
    <w:rsid w:val="00C56F92"/>
    <w:rsid w:val="00C62FA4"/>
    <w:rsid w:val="00C849BD"/>
    <w:rsid w:val="00CA0946"/>
    <w:rsid w:val="00CA45E0"/>
    <w:rsid w:val="00CB00C8"/>
    <w:rsid w:val="00CB7A97"/>
    <w:rsid w:val="00CD407E"/>
    <w:rsid w:val="00CD44A3"/>
    <w:rsid w:val="00CE21B2"/>
    <w:rsid w:val="00CE224B"/>
    <w:rsid w:val="00CE5541"/>
    <w:rsid w:val="00CF5AD8"/>
    <w:rsid w:val="00CF722E"/>
    <w:rsid w:val="00D03F00"/>
    <w:rsid w:val="00D11629"/>
    <w:rsid w:val="00D1221B"/>
    <w:rsid w:val="00D218F5"/>
    <w:rsid w:val="00D64077"/>
    <w:rsid w:val="00D756D0"/>
    <w:rsid w:val="00D76041"/>
    <w:rsid w:val="00D83CCD"/>
    <w:rsid w:val="00D85667"/>
    <w:rsid w:val="00D949EA"/>
    <w:rsid w:val="00D94DCB"/>
    <w:rsid w:val="00DA561C"/>
    <w:rsid w:val="00DB25B0"/>
    <w:rsid w:val="00DB2C5B"/>
    <w:rsid w:val="00DD6F3A"/>
    <w:rsid w:val="00DE18A6"/>
    <w:rsid w:val="00DE6FD8"/>
    <w:rsid w:val="00E06D55"/>
    <w:rsid w:val="00E112DD"/>
    <w:rsid w:val="00E35235"/>
    <w:rsid w:val="00E35C40"/>
    <w:rsid w:val="00E4371E"/>
    <w:rsid w:val="00E44788"/>
    <w:rsid w:val="00E667E2"/>
    <w:rsid w:val="00E6758F"/>
    <w:rsid w:val="00E87B55"/>
    <w:rsid w:val="00E96C5D"/>
    <w:rsid w:val="00EA6BA4"/>
    <w:rsid w:val="00EB04CF"/>
    <w:rsid w:val="00EC3FA4"/>
    <w:rsid w:val="00EC7397"/>
    <w:rsid w:val="00ED2031"/>
    <w:rsid w:val="00EE1DDF"/>
    <w:rsid w:val="00EE4DAE"/>
    <w:rsid w:val="00EF2428"/>
    <w:rsid w:val="00EF6BAD"/>
    <w:rsid w:val="00EF706B"/>
    <w:rsid w:val="00F100D1"/>
    <w:rsid w:val="00F20A23"/>
    <w:rsid w:val="00F22BE4"/>
    <w:rsid w:val="00F335F6"/>
    <w:rsid w:val="00F34E88"/>
    <w:rsid w:val="00F40598"/>
    <w:rsid w:val="00F53A77"/>
    <w:rsid w:val="00F66D4D"/>
    <w:rsid w:val="00F80325"/>
    <w:rsid w:val="00F80FD3"/>
    <w:rsid w:val="00F810D0"/>
    <w:rsid w:val="00F817E0"/>
    <w:rsid w:val="00F86334"/>
    <w:rsid w:val="00F8694E"/>
    <w:rsid w:val="00F9041B"/>
    <w:rsid w:val="00F93591"/>
    <w:rsid w:val="00FA14D0"/>
    <w:rsid w:val="00FA2060"/>
    <w:rsid w:val="00FB07E8"/>
    <w:rsid w:val="00FC02C7"/>
    <w:rsid w:val="00FC1AC0"/>
    <w:rsid w:val="00FC41AF"/>
    <w:rsid w:val="00FD5153"/>
    <w:rsid w:val="00FD67E7"/>
    <w:rsid w:val="00FD7359"/>
    <w:rsid w:val="00FE1412"/>
    <w:rsid w:val="00FE5328"/>
    <w:rsid w:val="00FF0DC2"/>
    <w:rsid w:val="00FF3B17"/>
    <w:rsid w:val="00FF7B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5BE"/>
    <w:rPr>
      <w:sz w:val="24"/>
      <w:szCs w:val="24"/>
    </w:rPr>
  </w:style>
  <w:style w:type="paragraph" w:styleId="Heading1">
    <w:name w:val="heading 1"/>
    <w:basedOn w:val="Normal"/>
    <w:next w:val="Normal"/>
    <w:qFormat/>
    <w:rsid w:val="00A935BE"/>
    <w:pPr>
      <w:keepNext/>
      <w:outlineLvl w:val="0"/>
    </w:pPr>
    <w:rPr>
      <w:sz w:val="32"/>
    </w:rPr>
  </w:style>
  <w:style w:type="paragraph" w:styleId="Heading2">
    <w:name w:val="heading 2"/>
    <w:basedOn w:val="Normal"/>
    <w:next w:val="Normal"/>
    <w:qFormat/>
    <w:rsid w:val="00A935BE"/>
    <w:pPr>
      <w:keepNext/>
      <w:tabs>
        <w:tab w:val="center" w:pos="1368"/>
      </w:tabs>
      <w:jc w:val="center"/>
      <w:outlineLvl w:val="1"/>
    </w:pPr>
    <w:rPr>
      <w:b/>
      <w:bCs/>
      <w:sz w:val="36"/>
    </w:rPr>
  </w:style>
  <w:style w:type="paragraph" w:styleId="Heading3">
    <w:name w:val="heading 3"/>
    <w:basedOn w:val="Normal"/>
    <w:next w:val="Normal"/>
    <w:qFormat/>
    <w:rsid w:val="00A935BE"/>
    <w:pPr>
      <w:keepNext/>
      <w:outlineLvl w:val="2"/>
    </w:pPr>
    <w:rPr>
      <w:b/>
      <w:bCs/>
    </w:rPr>
  </w:style>
  <w:style w:type="paragraph" w:styleId="Heading4">
    <w:name w:val="heading 4"/>
    <w:basedOn w:val="Normal"/>
    <w:next w:val="Normal"/>
    <w:qFormat/>
    <w:rsid w:val="00A935BE"/>
    <w:pPr>
      <w:keepNext/>
      <w:outlineLvl w:val="3"/>
    </w:pPr>
    <w:rPr>
      <w:sz w:val="28"/>
    </w:rPr>
  </w:style>
  <w:style w:type="paragraph" w:styleId="Heading5">
    <w:name w:val="heading 5"/>
    <w:basedOn w:val="Normal"/>
    <w:next w:val="Normal"/>
    <w:qFormat/>
    <w:rsid w:val="00A935BE"/>
    <w:pPr>
      <w:keepNext/>
      <w:jc w:val="center"/>
      <w:outlineLvl w:val="4"/>
    </w:pPr>
    <w:rPr>
      <w:b/>
      <w:sz w:val="28"/>
    </w:rPr>
  </w:style>
  <w:style w:type="paragraph" w:styleId="Heading6">
    <w:name w:val="heading 6"/>
    <w:basedOn w:val="Normal"/>
    <w:next w:val="Normal"/>
    <w:qFormat/>
    <w:rsid w:val="00A935BE"/>
    <w:pPr>
      <w:keepNext/>
      <w:ind w:left="1440" w:firstLine="720"/>
      <w:outlineLvl w:val="5"/>
    </w:pPr>
    <w:rPr>
      <w:b/>
    </w:rPr>
  </w:style>
  <w:style w:type="paragraph" w:styleId="Heading7">
    <w:name w:val="heading 7"/>
    <w:basedOn w:val="Normal"/>
    <w:next w:val="Normal"/>
    <w:qFormat/>
    <w:rsid w:val="00A935BE"/>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935BE"/>
    <w:pPr>
      <w:ind w:left="360"/>
    </w:pPr>
  </w:style>
  <w:style w:type="paragraph" w:styleId="BodyText">
    <w:name w:val="Body Text"/>
    <w:basedOn w:val="Normal"/>
    <w:rsid w:val="00A935BE"/>
    <w:rPr>
      <w:rFonts w:ascii="Tahoma" w:hAnsi="Tahoma" w:cs="Tahoma"/>
      <w:sz w:val="28"/>
    </w:rPr>
  </w:style>
  <w:style w:type="paragraph" w:styleId="Title">
    <w:name w:val="Title"/>
    <w:basedOn w:val="Normal"/>
    <w:qFormat/>
    <w:rsid w:val="00A935BE"/>
    <w:pPr>
      <w:tabs>
        <w:tab w:val="left" w:pos="4410"/>
      </w:tabs>
      <w:jc w:val="center"/>
    </w:pPr>
    <w:rPr>
      <w:rFonts w:ascii="Tahoma" w:hAnsi="Tahoma" w:cs="Tahoma"/>
      <w:sz w:val="32"/>
    </w:rPr>
  </w:style>
  <w:style w:type="paragraph" w:styleId="Subtitle">
    <w:name w:val="Subtitle"/>
    <w:basedOn w:val="Normal"/>
    <w:qFormat/>
    <w:rsid w:val="00A935BE"/>
    <w:pPr>
      <w:tabs>
        <w:tab w:val="left" w:pos="720"/>
        <w:tab w:val="left" w:pos="1440"/>
        <w:tab w:val="left" w:pos="2160"/>
        <w:tab w:val="left" w:pos="2880"/>
        <w:tab w:val="left" w:pos="3600"/>
        <w:tab w:val="left" w:pos="4320"/>
        <w:tab w:val="left" w:pos="5040"/>
        <w:tab w:val="left" w:pos="5760"/>
        <w:tab w:val="left" w:pos="6480"/>
        <w:tab w:val="left" w:pos="7305"/>
      </w:tabs>
    </w:pPr>
    <w:rPr>
      <w:rFonts w:ascii="Tahoma" w:hAnsi="Tahoma" w:cs="Tahoma"/>
      <w:sz w:val="28"/>
    </w:rPr>
  </w:style>
  <w:style w:type="paragraph" w:styleId="BodyText2">
    <w:name w:val="Body Text 2"/>
    <w:basedOn w:val="Normal"/>
    <w:rsid w:val="00A935BE"/>
    <w:rPr>
      <w:sz w:val="16"/>
    </w:rPr>
  </w:style>
  <w:style w:type="paragraph" w:styleId="BodyText3">
    <w:name w:val="Body Text 3"/>
    <w:basedOn w:val="Normal"/>
    <w:rsid w:val="00A935BE"/>
    <w:rPr>
      <w:sz w:val="20"/>
    </w:rPr>
  </w:style>
  <w:style w:type="paragraph" w:styleId="BalloonText">
    <w:name w:val="Balloon Text"/>
    <w:basedOn w:val="Normal"/>
    <w:semiHidden/>
    <w:rsid w:val="00A935BE"/>
    <w:rPr>
      <w:rFonts w:ascii="Tahoma" w:hAnsi="Tahoma" w:cs="Tahoma"/>
      <w:sz w:val="16"/>
      <w:szCs w:val="16"/>
    </w:rPr>
  </w:style>
  <w:style w:type="character" w:styleId="CommentReference">
    <w:name w:val="annotation reference"/>
    <w:basedOn w:val="DefaultParagraphFont"/>
    <w:semiHidden/>
    <w:rsid w:val="00A935BE"/>
    <w:rPr>
      <w:sz w:val="16"/>
      <w:szCs w:val="16"/>
    </w:rPr>
  </w:style>
  <w:style w:type="paragraph" w:styleId="CommentText">
    <w:name w:val="annotation text"/>
    <w:basedOn w:val="Normal"/>
    <w:semiHidden/>
    <w:rsid w:val="00A935BE"/>
    <w:rPr>
      <w:sz w:val="20"/>
      <w:szCs w:val="20"/>
    </w:rPr>
  </w:style>
  <w:style w:type="paragraph" w:styleId="CommentSubject">
    <w:name w:val="annotation subject"/>
    <w:basedOn w:val="CommentText"/>
    <w:next w:val="CommentText"/>
    <w:semiHidden/>
    <w:rsid w:val="00A935BE"/>
    <w:rPr>
      <w:b/>
      <w:bCs/>
    </w:rPr>
  </w:style>
  <w:style w:type="character" w:styleId="Hyperlink">
    <w:name w:val="Hyperlink"/>
    <w:basedOn w:val="DefaultParagraphFont"/>
    <w:rsid w:val="00A935BE"/>
    <w:rPr>
      <w:color w:val="0000FF"/>
      <w:u w:val="single"/>
    </w:rPr>
  </w:style>
  <w:style w:type="character" w:styleId="FollowedHyperlink">
    <w:name w:val="FollowedHyperlink"/>
    <w:basedOn w:val="DefaultParagraphFont"/>
    <w:rsid w:val="00A935BE"/>
    <w:rPr>
      <w:color w:val="800080"/>
      <w:u w:val="single"/>
    </w:rPr>
  </w:style>
  <w:style w:type="paragraph" w:styleId="Footer">
    <w:name w:val="footer"/>
    <w:basedOn w:val="Normal"/>
    <w:rsid w:val="00EF2428"/>
    <w:pPr>
      <w:tabs>
        <w:tab w:val="center" w:pos="4320"/>
        <w:tab w:val="right" w:pos="8640"/>
      </w:tabs>
    </w:pPr>
  </w:style>
  <w:style w:type="character" w:styleId="PageNumber">
    <w:name w:val="page number"/>
    <w:basedOn w:val="DefaultParagraphFont"/>
    <w:rsid w:val="00EF2428"/>
  </w:style>
  <w:style w:type="character" w:customStyle="1" w:styleId="apple-style-span">
    <w:name w:val="apple-style-span"/>
    <w:basedOn w:val="DefaultParagraphFont"/>
    <w:rsid w:val="00BB6102"/>
  </w:style>
  <w:style w:type="paragraph" w:styleId="ListParagraph">
    <w:name w:val="List Paragraph"/>
    <w:basedOn w:val="Normal"/>
    <w:uiPriority w:val="34"/>
    <w:qFormat/>
    <w:rsid w:val="00F22BE4"/>
    <w:pPr>
      <w:spacing w:after="200" w:line="276" w:lineRule="auto"/>
      <w:ind w:left="720"/>
    </w:pPr>
    <w:rPr>
      <w:rFonts w:ascii="Calibri" w:eastAsia="Calibri" w:hAnsi="Calibri"/>
      <w:sz w:val="22"/>
      <w:szCs w:val="22"/>
    </w:rPr>
  </w:style>
  <w:style w:type="paragraph" w:styleId="Revision">
    <w:name w:val="Revision"/>
    <w:hidden/>
    <w:uiPriority w:val="99"/>
    <w:semiHidden/>
    <w:rsid w:val="00DE6FD8"/>
    <w:rPr>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societyforscience.org/Page.aspx?pid=470" TargetMode="External"/><Relationship Id="rId18" Type="http://schemas.openxmlformats.org/officeDocument/2006/relationships/hyperlink" Target="http://www.societyforscience.org/Page.aspx?pid=470" TargetMode="External"/><Relationship Id="rId26" Type="http://schemas.openxmlformats.org/officeDocument/2006/relationships/hyperlink" Target="http://www.societyforscience.org/Page.aspx?pid=470" TargetMode="External"/><Relationship Id="rId39" Type="http://schemas.openxmlformats.org/officeDocument/2006/relationships/image" Target="media/image11.wmf"/><Relationship Id="rId21" Type="http://schemas.openxmlformats.org/officeDocument/2006/relationships/hyperlink" Target="http://www.societyforscience.org/Page.aspx?pid=470" TargetMode="External"/><Relationship Id="rId34" Type="http://schemas.openxmlformats.org/officeDocument/2006/relationships/image" Target="media/image6.emf"/><Relationship Id="rId42" Type="http://schemas.openxmlformats.org/officeDocument/2006/relationships/oleObject" Target="embeddings/oleObject2.bin"/><Relationship Id="rId47" Type="http://schemas.openxmlformats.org/officeDocument/2006/relationships/image" Target="media/image15.wmf"/><Relationship Id="rId50" Type="http://schemas.openxmlformats.org/officeDocument/2006/relationships/oleObject" Target="embeddings/oleObject6.bin"/><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ocietyforscience.org/Page.aspx?pid=470" TargetMode="External"/><Relationship Id="rId17" Type="http://schemas.openxmlformats.org/officeDocument/2006/relationships/hyperlink" Target="http://www.societyforscience.org/Page.aspx?pid=470" TargetMode="External"/><Relationship Id="rId25" Type="http://schemas.openxmlformats.org/officeDocument/2006/relationships/hyperlink" Target="http://www.societyforscience.org/Page.aspx?pid=470" TargetMode="External"/><Relationship Id="rId33" Type="http://schemas.openxmlformats.org/officeDocument/2006/relationships/image" Target="media/image5.emf"/><Relationship Id="rId38" Type="http://schemas.openxmlformats.org/officeDocument/2006/relationships/image" Target="media/image10.emf"/><Relationship Id="rId46"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hyperlink" Target="http://www.societyforscience.org/Page.aspx?pid=470" TargetMode="External"/><Relationship Id="rId20" Type="http://schemas.openxmlformats.org/officeDocument/2006/relationships/hyperlink" Target="http://www.societyforscience.org/Page.aspx?pid=470" TargetMode="External"/><Relationship Id="rId29" Type="http://schemas.openxmlformats.org/officeDocument/2006/relationships/hyperlink" Target="http://www.noodletools.com" TargetMode="External"/><Relationship Id="rId41" Type="http://schemas.openxmlformats.org/officeDocument/2006/relationships/image" Target="media/image12.wmf"/><Relationship Id="rId54" Type="http://schemas.openxmlformats.org/officeDocument/2006/relationships/hyperlink" Target="http://www.societyforscience.org/page.aspx?pid=4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cietyforscience.org/Page.aspx?pid=470" TargetMode="External"/><Relationship Id="rId24" Type="http://schemas.openxmlformats.org/officeDocument/2006/relationships/hyperlink" Target="http://www.societyforscience.org/Page.aspx?pid=470" TargetMode="External"/><Relationship Id="rId32" Type="http://schemas.openxmlformats.org/officeDocument/2006/relationships/image" Target="media/image4.emf"/><Relationship Id="rId37" Type="http://schemas.openxmlformats.org/officeDocument/2006/relationships/image" Target="media/image9.emf"/><Relationship Id="rId40" Type="http://schemas.openxmlformats.org/officeDocument/2006/relationships/oleObject" Target="embeddings/oleObject1.bin"/><Relationship Id="rId45" Type="http://schemas.openxmlformats.org/officeDocument/2006/relationships/image" Target="media/image14.wmf"/><Relationship Id="rId53" Type="http://schemas.openxmlformats.org/officeDocument/2006/relationships/image" Target="media/image18.emf"/><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ocietyforscience.org/Page.aspx?pid=470" TargetMode="External"/><Relationship Id="rId23" Type="http://schemas.openxmlformats.org/officeDocument/2006/relationships/hyperlink" Target="http://www.societyforscience.org/Page.aspx?pid=470" TargetMode="External"/><Relationship Id="rId28" Type="http://schemas.openxmlformats.org/officeDocument/2006/relationships/hyperlink" Target="http://www.societyforscience.org/Page.aspx?pid=470" TargetMode="External"/><Relationship Id="rId36" Type="http://schemas.openxmlformats.org/officeDocument/2006/relationships/image" Target="media/image8.emf"/><Relationship Id="rId49" Type="http://schemas.openxmlformats.org/officeDocument/2006/relationships/image" Target="media/image16.wmf"/><Relationship Id="rId57" Type="http://schemas.openxmlformats.org/officeDocument/2006/relationships/fontTable" Target="fontTable.xml"/><Relationship Id="rId10" Type="http://schemas.openxmlformats.org/officeDocument/2006/relationships/hyperlink" Target="http://www.northmuseum.org/LinkClick.aspx?fileticket=U%2bmIObQnPOQ%3d&amp;tabid=221" TargetMode="External"/><Relationship Id="rId19" Type="http://schemas.openxmlformats.org/officeDocument/2006/relationships/hyperlink" Target="http://www.societyforscience.org/Page.aspx?pid=470" TargetMode="External"/><Relationship Id="rId31" Type="http://schemas.openxmlformats.org/officeDocument/2006/relationships/image" Target="media/image3.png"/><Relationship Id="rId44" Type="http://schemas.openxmlformats.org/officeDocument/2006/relationships/oleObject" Target="embeddings/oleObject3.bin"/><Relationship Id="rId52"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image" Target="http://ecx.images-amazon.com/images/I/41tiJDPjgaL._SL500_AA300_.jpg" TargetMode="External"/><Relationship Id="rId14" Type="http://schemas.openxmlformats.org/officeDocument/2006/relationships/hyperlink" Target="http://www.societyforscience.org/Page.aspx?pid=470" TargetMode="External"/><Relationship Id="rId22" Type="http://schemas.openxmlformats.org/officeDocument/2006/relationships/hyperlink" Target="http://www.societyforscience.org/Page.aspx?pid=470" TargetMode="External"/><Relationship Id="rId27" Type="http://schemas.openxmlformats.org/officeDocument/2006/relationships/hyperlink" Target="http://www.societyforscience.org/Page.aspx?pid=470" TargetMode="External"/><Relationship Id="rId30" Type="http://schemas.openxmlformats.org/officeDocument/2006/relationships/image" Target="media/image2.emf"/><Relationship Id="rId35" Type="http://schemas.openxmlformats.org/officeDocument/2006/relationships/image" Target="media/image7.emf"/><Relationship Id="rId43" Type="http://schemas.openxmlformats.org/officeDocument/2006/relationships/image" Target="media/image13.wmf"/><Relationship Id="rId48" Type="http://schemas.openxmlformats.org/officeDocument/2006/relationships/oleObject" Target="embeddings/oleObject5.bin"/><Relationship Id="rId56" Type="http://schemas.openxmlformats.org/officeDocument/2006/relationships/footer" Target="footer2.xml"/><Relationship Id="rId8" Type="http://schemas.openxmlformats.org/officeDocument/2006/relationships/image" Target="media/image1.jpeg"/><Relationship Id="rId51" Type="http://schemas.openxmlformats.org/officeDocument/2006/relationships/image" Target="media/image17.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72C26-FB51-4152-8840-6295430D8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8701</Words>
  <Characters>49600</Characters>
  <Application>Microsoft Office Word</Application>
  <DocSecurity>0</DocSecurity>
  <Lines>413</Lines>
  <Paragraphs>116</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Earned Honors Science Project Scorecard</vt:lpstr>
      <vt:lpstr>What should my project display board look like?</vt:lpstr>
      <vt:lpstr/>
      <vt:lpstr/>
      <vt:lpstr/>
      <vt:lpstr/>
      <vt:lpstr/>
      <vt:lpstr/>
      <vt:lpstr/>
      <vt:lpstr/>
      <vt:lpstr/>
      <vt:lpstr/>
      <vt:lpstr/>
      <vt:lpstr/>
      <vt:lpstr>Interview Rubric</vt:lpstr>
      <vt:lpstr>Level of Difficulty</vt:lpstr>
      <vt:lpstr>KEEP THIS COPY FOR YOUR RECORDS AND SUBMIT THE COPY AT THE END OF THIS DOCUMENT</vt:lpstr>
      <vt:lpstr/>
      <vt:lpstr>2013 CV Science Fair / NMSEF Timeline Revised 8/20/2012</vt:lpstr>
      <vt:lpstr>    Timeline of Tasks and Items Due for CV Science Fair and NMSEF</vt:lpstr>
      <vt:lpstr>    Student Responsibilities (Deductions that will be rendered if you fail to meet e</vt:lpstr>
      <vt:lpstr>RETURN THIS COPY TO YOUR HONORS SCIENCE TEACHER BY 9/4/2012</vt:lpstr>
      <vt:lpstr/>
      <vt:lpstr>2013 CV Science Fair / NMSEF Timeline Revised 8/20/2012</vt:lpstr>
      <vt:lpstr>    Timeline of Tasks and Items Due for CV Science Fair and NMSEF</vt:lpstr>
      <vt:lpstr>    Student Responsibilities (Deductions that will be rendered if you fail to meet e</vt:lpstr>
      <vt:lpstr/>
    </vt:vector>
  </TitlesOfParts>
  <Company>Conestoga Valley School District</Company>
  <LinksUpToDate>false</LinksUpToDate>
  <CharactersWithSpaces>58185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Earned Honors Science Project Scorecard</dc:title>
  <dc:creator>bethany_hovan</dc:creator>
  <cp:lastModifiedBy>James M. Hovan</cp:lastModifiedBy>
  <cp:revision>2</cp:revision>
  <cp:lastPrinted>2012-08-20T18:05:00Z</cp:lastPrinted>
  <dcterms:created xsi:type="dcterms:W3CDTF">2012-08-21T18:40:00Z</dcterms:created>
  <dcterms:modified xsi:type="dcterms:W3CDTF">2012-08-21T18:40:00Z</dcterms:modified>
</cp:coreProperties>
</file>